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97"/>
        <w:rPr>
          <w:rFonts w:hint="default" w:ascii="Times New Roman" w:hAnsi="Times New Roman" w:eastAsia="黑体" w:cs="Times New Roman"/>
          <w:sz w:val="32"/>
          <w:szCs w:val="32"/>
          <w:rPrChange w:id="0" w:author="许轩凯" w:date="2017-06-14T11:57:45Z">
            <w:rPr>
              <w:rFonts w:ascii="微软雅黑" w:hAnsi="微软雅黑" w:eastAsia="微软雅黑" w:cs="微软雅黑"/>
              <w:sz w:val="30"/>
            </w:rPr>
          </w:rPrChange>
        </w:rPr>
      </w:pPr>
      <w:r>
        <w:rPr>
          <w:rFonts w:hint="default" w:ascii="Times New Roman" w:hAnsi="Times New Roman" w:eastAsia="黑体" w:cs="Times New Roman"/>
          <w:sz w:val="32"/>
          <w:szCs w:val="32"/>
          <w:rPrChange w:id="1" w:author="许轩凯" w:date="2017-06-14T11:57:45Z">
            <w:rPr>
              <w:rFonts w:hint="eastAsia" w:ascii="微软雅黑" w:hAnsi="微软雅黑" w:eastAsia="微软雅黑" w:cs="微软雅黑"/>
              <w:sz w:val="30"/>
            </w:rPr>
          </w:rPrChange>
        </w:rPr>
        <w:t>附件</w:t>
      </w:r>
      <w:ins w:id="2" w:author="樊丽雅" w:date="2017-06-13T15:42:00Z">
        <w:r>
          <w:rPr>
            <w:rFonts w:hint="default" w:ascii="Times New Roman" w:hAnsi="Times New Roman" w:eastAsia="黑体" w:cs="Times New Roman"/>
            <w:sz w:val="32"/>
            <w:szCs w:val="32"/>
            <w:lang w:val="en-US" w:eastAsia="zh-CN"/>
            <w:rPrChange w:id="3" w:author="许轩凯" w:date="2017-06-14T11:57:45Z">
              <w:rPr>
                <w:rFonts w:hint="eastAsia" w:ascii="微软雅黑" w:hAnsi="微软雅黑" w:eastAsia="微软雅黑" w:cs="微软雅黑"/>
                <w:sz w:val="30"/>
                <w:lang w:val="en-US" w:eastAsia="zh-CN"/>
              </w:rPr>
            </w:rPrChange>
          </w:rPr>
          <w:t>1</w:t>
        </w:r>
      </w:ins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  <w:rPrChange w:id="4" w:author="许轩凯" w:date="2017-06-14T11:57:45Z">
            <w:rPr>
              <w:rFonts w:eastAsia="Times New Roman"/>
            </w:rPr>
          </w:rPrChange>
        </w:rPr>
      </w:pPr>
      <w:ins w:id="5" w:author="许轩凯" w:date="2017-06-14T11:58:11Z">
        <w:r>
          <w:rPr>
            <w:rFonts w:hint="default" w:ascii="Times New Roman" w:hAnsi="Times New Roman" w:eastAsia="方正小标宋简体" w:cs="Times New Roman"/>
            <w:sz w:val="44"/>
            <w:szCs w:val="44"/>
          </w:rPr>
          <w:t>首届中国高校科技成果交易会</w:t>
        </w:r>
      </w:ins>
      <w:bookmarkStart w:id="0" w:name="_GoBack"/>
      <w:bookmarkEnd w:id="0"/>
      <w:r>
        <w:rPr>
          <w:rFonts w:hint="default" w:ascii="Times New Roman" w:hAnsi="Times New Roman" w:eastAsia="方正小标宋简体" w:cs="Times New Roman"/>
          <w:sz w:val="44"/>
          <w:szCs w:val="44"/>
          <w:rPrChange w:id="6" w:author="许轩凯" w:date="2017-06-14T11:57:45Z">
            <w:rPr>
              <w:rFonts w:hint="eastAsia" w:ascii="微软雅黑" w:hAnsi="微软雅黑" w:eastAsia="微软雅黑" w:cs="微软雅黑"/>
              <w:sz w:val="30"/>
            </w:rPr>
          </w:rPrChange>
        </w:rPr>
        <w:t>活动安排</w:t>
      </w:r>
    </w:p>
    <w:p>
      <w:pPr>
        <w:jc w:val="center"/>
        <w:rPr>
          <w:rFonts w:hint="default" w:ascii="Times New Roman" w:hAnsi="Times New Roman" w:eastAsia="楷体_GB2312" w:cs="Times New Roman"/>
          <w:sz w:val="32"/>
          <w:szCs w:val="32"/>
          <w:rPrChange w:id="7" w:author="许轩凯" w:date="2017-06-14T11:57:45Z">
            <w:rPr>
              <w:rFonts w:ascii="微软雅黑" w:hAnsi="微软雅黑" w:eastAsia="微软雅黑" w:cs="微软雅黑"/>
              <w:sz w:val="30"/>
            </w:rPr>
          </w:rPrChange>
        </w:rPr>
      </w:pPr>
      <w:r>
        <w:rPr>
          <w:rFonts w:hint="default" w:ascii="Times New Roman" w:hAnsi="Times New Roman" w:eastAsia="楷体_GB2312" w:cs="Times New Roman"/>
          <w:sz w:val="32"/>
          <w:szCs w:val="32"/>
          <w:rPrChange w:id="8" w:author="许轩凯" w:date="2017-06-14T11:57:45Z">
            <w:rPr>
              <w:rFonts w:hint="eastAsia" w:ascii="微软雅黑" w:hAnsi="微软雅黑" w:eastAsia="微软雅黑" w:cs="微软雅黑"/>
              <w:sz w:val="30"/>
            </w:rPr>
          </w:rPrChange>
        </w:rPr>
        <w:t>（</w:t>
      </w:r>
      <w:r>
        <w:rPr>
          <w:rFonts w:hint="default" w:ascii="Times New Roman" w:hAnsi="Times New Roman" w:eastAsia="楷体_GB2312" w:cs="Times New Roman"/>
          <w:sz w:val="32"/>
          <w:szCs w:val="32"/>
          <w:rPrChange w:id="9" w:author="许轩凯" w:date="2017-06-14T11:57:45Z">
            <w:rPr>
              <w:rFonts w:ascii="微软雅黑" w:hAnsi="微软雅黑" w:eastAsia="微软雅黑" w:cs="微软雅黑"/>
              <w:sz w:val="30"/>
            </w:rPr>
          </w:rPrChange>
        </w:rPr>
        <w:t>2017</w:t>
      </w:r>
      <w:r>
        <w:rPr>
          <w:rFonts w:hint="default" w:ascii="Times New Roman" w:hAnsi="Times New Roman" w:eastAsia="楷体_GB2312" w:cs="Times New Roman"/>
          <w:sz w:val="32"/>
          <w:szCs w:val="32"/>
          <w:rPrChange w:id="10" w:author="许轩凯" w:date="2017-06-14T11:57:45Z">
            <w:rPr>
              <w:rFonts w:hint="eastAsia" w:ascii="微软雅黑" w:hAnsi="微软雅黑" w:eastAsia="微软雅黑" w:cs="微软雅黑"/>
              <w:sz w:val="30"/>
            </w:rPr>
          </w:rPrChange>
        </w:rPr>
        <w:t>年</w:t>
      </w:r>
      <w:r>
        <w:rPr>
          <w:rFonts w:hint="default" w:ascii="Times New Roman" w:hAnsi="Times New Roman" w:eastAsia="楷体_GB2312" w:cs="Times New Roman"/>
          <w:sz w:val="32"/>
          <w:szCs w:val="32"/>
          <w:rPrChange w:id="11" w:author="许轩凯" w:date="2017-06-14T11:57:45Z">
            <w:rPr>
              <w:rFonts w:ascii="微软雅黑" w:hAnsi="微软雅黑" w:eastAsia="微软雅黑" w:cs="微软雅黑"/>
              <w:sz w:val="30"/>
            </w:rPr>
          </w:rPrChange>
        </w:rPr>
        <w:t>6</w:t>
      </w:r>
      <w:r>
        <w:rPr>
          <w:rFonts w:hint="default" w:ascii="Times New Roman" w:hAnsi="Times New Roman" w:eastAsia="楷体_GB2312" w:cs="Times New Roman"/>
          <w:sz w:val="32"/>
          <w:szCs w:val="32"/>
          <w:rPrChange w:id="12" w:author="许轩凯" w:date="2017-06-14T11:57:45Z">
            <w:rPr>
              <w:rFonts w:hint="eastAsia" w:ascii="微软雅黑" w:hAnsi="微软雅黑" w:eastAsia="微软雅黑" w:cs="微软雅黑"/>
              <w:sz w:val="30"/>
            </w:rPr>
          </w:rPrChange>
        </w:rPr>
        <w:t>月</w:t>
      </w:r>
      <w:r>
        <w:rPr>
          <w:rFonts w:hint="default" w:ascii="Times New Roman" w:hAnsi="Times New Roman" w:eastAsia="楷体_GB2312" w:cs="Times New Roman"/>
          <w:sz w:val="32"/>
          <w:szCs w:val="32"/>
          <w:rPrChange w:id="13" w:author="许轩凯" w:date="2017-06-14T11:57:45Z">
            <w:rPr>
              <w:rFonts w:ascii="微软雅黑" w:hAnsi="微软雅黑" w:eastAsia="微软雅黑" w:cs="微软雅黑"/>
              <w:sz w:val="30"/>
            </w:rPr>
          </w:rPrChange>
        </w:rPr>
        <w:t>22</w:t>
      </w:r>
      <w:del w:id="14" w:author="许轩凯" w:date="2017-06-14T11:57:48Z">
        <w:r>
          <w:rPr>
            <w:rFonts w:hint="default" w:ascii="Times New Roman" w:hAnsi="Times New Roman" w:eastAsia="楷体_GB2312" w:cs="Times New Roman"/>
            <w:sz w:val="32"/>
            <w:szCs w:val="32"/>
            <w:rPrChange w:id="15" w:author="许轩凯" w:date="2017-06-14T11:57:45Z">
              <w:rPr>
                <w:rFonts w:hint="eastAsia" w:ascii="微软雅黑" w:hAnsi="微软雅黑" w:eastAsia="微软雅黑" w:cs="微软雅黑"/>
                <w:sz w:val="30"/>
              </w:rPr>
            </w:rPrChange>
          </w:rPr>
          <w:delText>日</w:delText>
        </w:r>
      </w:del>
      <w:r>
        <w:rPr>
          <w:rFonts w:hint="default" w:ascii="Times New Roman" w:hAnsi="Times New Roman" w:eastAsia="楷体_GB2312" w:cs="Times New Roman"/>
          <w:sz w:val="32"/>
          <w:szCs w:val="32"/>
          <w:rPrChange w:id="16" w:author="许轩凯" w:date="2017-06-14T11:57:45Z">
            <w:rPr>
              <w:rFonts w:ascii="微软雅黑" w:hAnsi="微软雅黑" w:eastAsia="微软雅黑" w:cs="微软雅黑"/>
              <w:sz w:val="30"/>
            </w:rPr>
          </w:rPrChange>
        </w:rPr>
        <w:t>-24</w:t>
      </w:r>
      <w:r>
        <w:rPr>
          <w:rFonts w:hint="default" w:ascii="Times New Roman" w:hAnsi="Times New Roman" w:eastAsia="楷体_GB2312" w:cs="Times New Roman"/>
          <w:sz w:val="32"/>
          <w:szCs w:val="32"/>
          <w:rPrChange w:id="17" w:author="许轩凯" w:date="2017-06-14T11:57:45Z">
            <w:rPr>
              <w:rFonts w:hint="eastAsia" w:ascii="微软雅黑" w:hAnsi="微软雅黑" w:eastAsia="微软雅黑" w:cs="微软雅黑"/>
              <w:sz w:val="30"/>
            </w:rPr>
          </w:rPrChange>
        </w:rPr>
        <w:t>日）</w:t>
      </w:r>
    </w:p>
    <w:tbl>
      <w:tblPr>
        <w:tblStyle w:val="3"/>
        <w:tblW w:w="9640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276"/>
        <w:gridCol w:w="3969"/>
        <w:gridCol w:w="1559"/>
        <w:gridCol w:w="18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2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8F8F8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/>
                <w:b/>
                <w:bCs/>
                <w:color w:val="000000"/>
                <w:spacing w:val="-12"/>
                <w:kern w:val="0"/>
                <w:sz w:val="24"/>
                <w:szCs w:val="24"/>
                <w:rPrChange w:id="18" w:author="许轩凯" w:date="2017-06-14T11:57:45Z">
                  <w:rPr>
                    <w:rFonts w:ascii="宋体"/>
                    <w:b/>
                    <w:bCs/>
                    <w:color w:val="000000"/>
                    <w:spacing w:val="-12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/>
                <w:b/>
                <w:bCs/>
                <w:color w:val="000000"/>
                <w:spacing w:val="-12"/>
                <w:kern w:val="0"/>
                <w:sz w:val="24"/>
                <w:szCs w:val="24"/>
                <w:rPrChange w:id="19" w:author="许轩凯" w:date="2017-06-14T11:57:45Z">
                  <w:rPr>
                    <w:rFonts w:hint="eastAsia" w:ascii="宋体" w:hAnsi="宋体"/>
                    <w:b/>
                    <w:bCs/>
                    <w:color w:val="000000"/>
                    <w:spacing w:val="-12"/>
                    <w:kern w:val="0"/>
                    <w:sz w:val="24"/>
                    <w:szCs w:val="24"/>
                  </w:rPr>
                </w:rPrChange>
              </w:rPr>
              <w:t>时间</w:t>
            </w:r>
          </w:p>
        </w:tc>
        <w:tc>
          <w:tcPr>
            <w:tcW w:w="73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8F8F8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szCs w:val="24"/>
                <w:rPrChange w:id="20" w:author="许轩凯" w:date="2017-06-14T11:57:45Z">
                  <w:rPr>
                    <w:rFonts w:ascii="宋体"/>
                    <w:b/>
                    <w:bCs/>
                    <w:color w:val="000000"/>
                    <w:kern w:val="0"/>
                    <w:sz w:val="24"/>
                    <w:szCs w:val="24"/>
                  </w:rPr>
                </w:rPrChange>
              </w:rPr>
            </w:pPr>
            <w:r>
              <w:rPr>
                <w:rFonts w:hint="default" w:ascii="Times New Roman" w:hAnsi="Times New Roman"/>
                <w:b/>
                <w:bCs/>
                <w:color w:val="000000"/>
                <w:kern w:val="0"/>
                <w:sz w:val="24"/>
                <w:szCs w:val="24"/>
                <w:rPrChange w:id="21" w:author="许轩凯" w:date="2017-06-14T11:57:45Z">
                  <w:rPr>
                    <w:rFonts w:hint="eastAsia" w:ascii="宋体" w:hAnsi="宋体"/>
                    <w:b/>
                    <w:bCs/>
                    <w:color w:val="000000"/>
                    <w:kern w:val="0"/>
                    <w:sz w:val="24"/>
                    <w:szCs w:val="24"/>
                  </w:rPr>
                </w:rPrChange>
              </w:rPr>
              <w:t>日程安排（地点）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/>
                <w:color w:val="000000"/>
                <w:spacing w:val="-12"/>
                <w:kern w:val="0"/>
                <w:szCs w:val="21"/>
                <w:rPrChange w:id="22" w:author="许轩凯" w:date="2017-06-14T11:57:45Z">
                  <w:rPr>
                    <w:rFonts w:ascii="宋体"/>
                    <w:color w:val="000000"/>
                    <w:spacing w:val="-12"/>
                    <w:kern w:val="0"/>
                    <w:szCs w:val="21"/>
                  </w:rPr>
                </w:rPrChange>
              </w:rPr>
            </w:pPr>
            <w:r>
              <w:rPr>
                <w:rFonts w:ascii="Times New Roman" w:hAnsi="Times New Roman"/>
                <w:color w:val="000000"/>
                <w:spacing w:val="-12"/>
                <w:kern w:val="0"/>
                <w:szCs w:val="21"/>
                <w:rPrChange w:id="23" w:author="许轩凯" w:date="2017-06-14T11:57:45Z">
                  <w:rPr>
                    <w:rFonts w:ascii="宋体" w:hAnsi="宋体"/>
                    <w:color w:val="000000"/>
                    <w:spacing w:val="-12"/>
                    <w:kern w:val="0"/>
                    <w:szCs w:val="21"/>
                  </w:rPr>
                </w:rPrChange>
              </w:rPr>
              <w:t>6</w:t>
            </w:r>
            <w:r>
              <w:rPr>
                <w:rFonts w:hint="default" w:ascii="Times New Roman" w:hAnsi="Times New Roman"/>
                <w:color w:val="000000"/>
                <w:spacing w:val="-12"/>
                <w:kern w:val="0"/>
                <w:szCs w:val="21"/>
                <w:rPrChange w:id="24" w:author="许轩凯" w:date="2017-06-14T11:57:45Z">
                  <w:rPr>
                    <w:rFonts w:hint="eastAsia" w:ascii="宋体" w:hAnsi="宋体"/>
                    <w:color w:val="000000"/>
                    <w:spacing w:val="-12"/>
                    <w:kern w:val="0"/>
                    <w:szCs w:val="21"/>
                  </w:rPr>
                </w:rPrChange>
              </w:rPr>
              <w:t>月</w:t>
            </w:r>
            <w:r>
              <w:rPr>
                <w:rFonts w:ascii="Times New Roman" w:hAnsi="Times New Roman"/>
                <w:color w:val="000000"/>
                <w:spacing w:val="-12"/>
                <w:kern w:val="0"/>
                <w:szCs w:val="21"/>
                <w:rPrChange w:id="25" w:author="许轩凯" w:date="2017-06-14T11:57:45Z">
                  <w:rPr>
                    <w:rFonts w:ascii="宋体" w:hAnsi="宋体"/>
                    <w:color w:val="000000"/>
                    <w:spacing w:val="-12"/>
                    <w:kern w:val="0"/>
                    <w:szCs w:val="21"/>
                  </w:rPr>
                </w:rPrChange>
              </w:rPr>
              <w:t>21</w:t>
            </w:r>
            <w:r>
              <w:rPr>
                <w:rFonts w:hint="default" w:ascii="Times New Roman" w:hAnsi="Times New Roman"/>
                <w:color w:val="000000"/>
                <w:spacing w:val="-12"/>
                <w:kern w:val="0"/>
                <w:szCs w:val="21"/>
                <w:rPrChange w:id="26" w:author="许轩凯" w:date="2017-06-14T11:57:45Z">
                  <w:rPr>
                    <w:rFonts w:hint="eastAsia" w:ascii="宋体" w:hAnsi="宋体"/>
                    <w:color w:val="000000"/>
                    <w:spacing w:val="-12"/>
                    <w:kern w:val="0"/>
                    <w:szCs w:val="21"/>
                  </w:rPr>
                </w:rPrChange>
              </w:rPr>
              <w:t>日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/>
                <w:color w:val="000000"/>
                <w:spacing w:val="-12"/>
                <w:kern w:val="0"/>
                <w:szCs w:val="21"/>
                <w:rPrChange w:id="27" w:author="许轩凯" w:date="2017-06-14T11:57:45Z">
                  <w:rPr>
                    <w:rFonts w:ascii="宋体"/>
                    <w:color w:val="000000"/>
                    <w:spacing w:val="-12"/>
                    <w:kern w:val="0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color w:val="000000"/>
                <w:spacing w:val="-12"/>
                <w:kern w:val="0"/>
                <w:szCs w:val="21"/>
                <w:rPrChange w:id="28" w:author="许轩凯" w:date="2017-06-14T11:57:45Z">
                  <w:rPr>
                    <w:rFonts w:hint="eastAsia" w:ascii="宋体" w:hAnsi="宋体"/>
                    <w:color w:val="000000"/>
                    <w:spacing w:val="-12"/>
                    <w:kern w:val="0"/>
                    <w:szCs w:val="21"/>
                  </w:rPr>
                </w:rPrChange>
              </w:rPr>
              <w:t>全天</w:t>
            </w:r>
          </w:p>
        </w:tc>
        <w:tc>
          <w:tcPr>
            <w:tcW w:w="73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color w:val="000000"/>
                <w:kern w:val="0"/>
                <w:szCs w:val="21"/>
                <w:rPrChange w:id="29" w:author="许轩凯" w:date="2017-06-14T11:57:45Z">
                  <w:rPr>
                    <w:rFonts w:ascii="宋体"/>
                    <w:color w:val="000000"/>
                    <w:kern w:val="0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Cs w:val="21"/>
                <w:rPrChange w:id="30" w:author="许轩凯" w:date="2017-06-14T11:57:45Z">
                  <w:rPr>
                    <w:rFonts w:hint="eastAsia" w:ascii="宋体" w:hAnsi="宋体"/>
                    <w:color w:val="000000"/>
                    <w:kern w:val="0"/>
                    <w:szCs w:val="21"/>
                  </w:rPr>
                </w:rPrChange>
              </w:rPr>
              <w:t>参会代表报到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/>
                <w:color w:val="000000"/>
                <w:spacing w:val="-12"/>
                <w:kern w:val="0"/>
                <w:szCs w:val="21"/>
                <w:rPrChange w:id="31" w:author="许轩凯" w:date="2017-06-14T11:57:45Z">
                  <w:rPr>
                    <w:rFonts w:ascii="宋体"/>
                    <w:color w:val="000000"/>
                    <w:spacing w:val="-12"/>
                    <w:kern w:val="0"/>
                    <w:szCs w:val="21"/>
                  </w:rPr>
                </w:rPrChange>
              </w:rPr>
            </w:pPr>
            <w:r>
              <w:rPr>
                <w:rFonts w:ascii="Times New Roman" w:hAnsi="Times New Roman"/>
                <w:color w:val="000000"/>
                <w:spacing w:val="-12"/>
                <w:kern w:val="0"/>
                <w:szCs w:val="21"/>
                <w:rPrChange w:id="32" w:author="许轩凯" w:date="2017-06-14T11:57:45Z">
                  <w:rPr>
                    <w:rFonts w:ascii="宋体" w:hAnsi="宋体"/>
                    <w:color w:val="000000"/>
                    <w:spacing w:val="-12"/>
                    <w:kern w:val="0"/>
                    <w:szCs w:val="21"/>
                  </w:rPr>
                </w:rPrChange>
              </w:rPr>
              <w:t>6</w:t>
            </w:r>
            <w:r>
              <w:rPr>
                <w:rFonts w:hint="default" w:ascii="Times New Roman" w:hAnsi="Times New Roman"/>
                <w:color w:val="000000"/>
                <w:spacing w:val="-12"/>
                <w:kern w:val="0"/>
                <w:szCs w:val="21"/>
                <w:rPrChange w:id="33" w:author="许轩凯" w:date="2017-06-14T11:57:45Z">
                  <w:rPr>
                    <w:rFonts w:hint="eastAsia" w:ascii="宋体" w:hAnsi="宋体"/>
                    <w:color w:val="000000"/>
                    <w:spacing w:val="-12"/>
                    <w:kern w:val="0"/>
                    <w:szCs w:val="21"/>
                  </w:rPr>
                </w:rPrChange>
              </w:rPr>
              <w:t>月</w:t>
            </w:r>
            <w:r>
              <w:rPr>
                <w:rFonts w:ascii="Times New Roman" w:hAnsi="Times New Roman"/>
                <w:color w:val="000000"/>
                <w:spacing w:val="-12"/>
                <w:kern w:val="0"/>
                <w:szCs w:val="21"/>
                <w:rPrChange w:id="34" w:author="许轩凯" w:date="2017-06-14T11:57:45Z">
                  <w:rPr>
                    <w:rFonts w:ascii="宋体" w:hAnsi="宋体"/>
                    <w:color w:val="000000"/>
                    <w:spacing w:val="-12"/>
                    <w:kern w:val="0"/>
                    <w:szCs w:val="21"/>
                  </w:rPr>
                </w:rPrChange>
              </w:rPr>
              <w:t>22</w:t>
            </w:r>
            <w:r>
              <w:rPr>
                <w:rFonts w:hint="default" w:ascii="Times New Roman" w:hAnsi="Times New Roman"/>
                <w:color w:val="000000"/>
                <w:spacing w:val="-12"/>
                <w:kern w:val="0"/>
                <w:szCs w:val="21"/>
                <w:rPrChange w:id="35" w:author="许轩凯" w:date="2017-06-14T11:57:45Z">
                  <w:rPr>
                    <w:rFonts w:hint="eastAsia" w:ascii="宋体" w:hAnsi="宋体"/>
                    <w:color w:val="000000"/>
                    <w:spacing w:val="-12"/>
                    <w:kern w:val="0"/>
                    <w:szCs w:val="21"/>
                  </w:rPr>
                </w:rPrChange>
              </w:rPr>
              <w:t>日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/>
                <w:color w:val="FF0000"/>
                <w:spacing w:val="-12"/>
                <w:kern w:val="0"/>
                <w:szCs w:val="21"/>
                <w:rPrChange w:id="36" w:author="许轩凯" w:date="2017-06-14T11:57:45Z">
                  <w:rPr>
                    <w:rFonts w:ascii="宋体"/>
                    <w:color w:val="FF0000"/>
                    <w:spacing w:val="-12"/>
                    <w:kern w:val="0"/>
                    <w:szCs w:val="21"/>
                  </w:rPr>
                </w:rPrChange>
              </w:rPr>
            </w:pPr>
            <w:r>
              <w:rPr>
                <w:rFonts w:ascii="Times New Roman" w:hAnsi="Times New Roman"/>
                <w:color w:val="000000"/>
                <w:spacing w:val="-12"/>
                <w:kern w:val="0"/>
                <w:szCs w:val="21"/>
                <w:rPrChange w:id="37" w:author="许轩凯" w:date="2017-06-14T11:57:45Z">
                  <w:rPr>
                    <w:rFonts w:ascii="宋体" w:hAnsi="宋体"/>
                    <w:color w:val="000000"/>
                    <w:spacing w:val="-12"/>
                    <w:kern w:val="0"/>
                    <w:szCs w:val="21"/>
                  </w:rPr>
                </w:rPrChange>
              </w:rPr>
              <w:t>9:00-10:15</w:t>
            </w:r>
          </w:p>
        </w:tc>
        <w:tc>
          <w:tcPr>
            <w:tcW w:w="5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  <w:rPrChange w:id="38" w:author="许轩凯" w:date="2017-06-14T11:57:45Z">
                  <w:rPr>
                    <w:rFonts w:ascii="宋体"/>
                    <w:bCs/>
                    <w:color w:val="000000"/>
                    <w:kern w:val="0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39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首届中国高校科技成果交易会开幕</w:t>
            </w:r>
          </w:p>
          <w:p>
            <w:pPr>
              <w:spacing w:line="360" w:lineRule="exact"/>
              <w:rPr>
                <w:rFonts w:ascii="Times New Roman" w:hAnsi="Times New Roman"/>
                <w:szCs w:val="21"/>
                <w:rPrChange w:id="40" w:author="许轩凯" w:date="2017-06-14T11:57:45Z">
                  <w:rPr>
                    <w:rFonts w:ascii="宋体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szCs w:val="21"/>
                <w:rPrChange w:id="41" w:author="许轩凯" w:date="2017-06-14T11:57:45Z">
                  <w:rPr>
                    <w:rFonts w:hint="eastAsia" w:ascii="宋体" w:hAnsi="宋体"/>
                    <w:szCs w:val="21"/>
                  </w:rPr>
                </w:rPrChange>
              </w:rPr>
              <w:t>高等学校技术转移国际高峰论坛（上）</w:t>
            </w:r>
          </w:p>
          <w:p>
            <w:pPr>
              <w:spacing w:line="360" w:lineRule="exact"/>
              <w:rPr>
                <w:rFonts w:ascii="Times New Roman" w:hAnsi="Times New Roman"/>
                <w:szCs w:val="21"/>
                <w:rPrChange w:id="42" w:author="许轩凯" w:date="2017-06-14T11:57:45Z">
                  <w:rPr>
                    <w:rFonts w:ascii="宋体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szCs w:val="21"/>
                <w:rPrChange w:id="43" w:author="许轩凯" w:date="2017-06-14T11:57:45Z">
                  <w:rPr>
                    <w:rFonts w:hint="eastAsia" w:ascii="宋体" w:hAnsi="宋体"/>
                    <w:szCs w:val="21"/>
                  </w:rPr>
                </w:rPrChange>
              </w:rPr>
              <w:t>▲领导致辞（广东省政府、教育部、惠州市领导）</w:t>
            </w:r>
          </w:p>
          <w:p>
            <w:pPr>
              <w:spacing w:line="360" w:lineRule="exact"/>
              <w:rPr>
                <w:rFonts w:ascii="Times New Roman" w:hAnsi="Times New Roman"/>
                <w:color w:val="000000"/>
                <w:kern w:val="0"/>
                <w:szCs w:val="21"/>
                <w:rPrChange w:id="44" w:author="许轩凯" w:date="2017-06-14T11:57:45Z">
                  <w:rPr>
                    <w:rFonts w:ascii="宋体"/>
                    <w:color w:val="000000"/>
                    <w:kern w:val="0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szCs w:val="21"/>
                <w:rPrChange w:id="45" w:author="许轩凯" w:date="2017-06-14T11:57:45Z">
                  <w:rPr>
                    <w:rFonts w:hint="eastAsia" w:ascii="宋体" w:hAnsi="宋体"/>
                    <w:szCs w:val="21"/>
                  </w:rPr>
                </w:rPrChange>
              </w:rPr>
              <w:t>▲</w:t>
            </w:r>
            <w:r>
              <w:rPr>
                <w:rFonts w:hint="default" w:ascii="Times New Roman" w:hAnsi="Times New Roman"/>
                <w:bCs/>
                <w:szCs w:val="21"/>
                <w:rPrChange w:id="46" w:author="许轩凯" w:date="2017-06-14T11:57:45Z">
                  <w:rPr>
                    <w:rFonts w:hint="eastAsia"/>
                    <w:bCs/>
                    <w:szCs w:val="21"/>
                  </w:rPr>
                </w:rPrChange>
              </w:rPr>
              <w:t>广东科技成果对接</w:t>
            </w:r>
            <w:r>
              <w:rPr>
                <w:rFonts w:ascii="Times New Roman" w:hAnsi="Times New Roman"/>
                <w:bCs/>
                <w:szCs w:val="21"/>
                <w:rPrChange w:id="47" w:author="许轩凯" w:date="2017-06-14T11:57:45Z">
                  <w:rPr>
                    <w:bCs/>
                    <w:szCs w:val="21"/>
                  </w:rPr>
                </w:rPrChange>
              </w:rPr>
              <w:t>“</w:t>
            </w:r>
            <w:r>
              <w:rPr>
                <w:rFonts w:hint="default" w:ascii="Times New Roman" w:hAnsi="Times New Roman"/>
                <w:bCs/>
                <w:szCs w:val="21"/>
                <w:rPrChange w:id="48" w:author="许轩凯" w:date="2017-06-14T11:57:45Z">
                  <w:rPr>
                    <w:rFonts w:hint="eastAsia"/>
                    <w:bCs/>
                    <w:szCs w:val="21"/>
                  </w:rPr>
                </w:rPrChange>
              </w:rPr>
              <w:t>双十</w:t>
            </w:r>
            <w:r>
              <w:rPr>
                <w:rFonts w:ascii="Times New Roman" w:hAnsi="Times New Roman"/>
                <w:bCs/>
                <w:szCs w:val="21"/>
                <w:rPrChange w:id="49" w:author="许轩凯" w:date="2017-06-14T11:57:45Z">
                  <w:rPr>
                    <w:bCs/>
                    <w:szCs w:val="21"/>
                  </w:rPr>
                </w:rPrChange>
              </w:rPr>
              <w:t>”</w:t>
            </w:r>
            <w:r>
              <w:rPr>
                <w:rFonts w:hint="default" w:ascii="Times New Roman" w:hAnsi="Times New Roman"/>
                <w:bCs/>
                <w:szCs w:val="21"/>
                <w:rPrChange w:id="50" w:author="许轩凯" w:date="2017-06-14T11:57:45Z">
                  <w:rPr>
                    <w:rFonts w:hint="eastAsia"/>
                    <w:bCs/>
                    <w:szCs w:val="21"/>
                  </w:rPr>
                </w:rPrChange>
              </w:rPr>
              <w:t>项目签约文本交换</w:t>
            </w:r>
          </w:p>
          <w:p>
            <w:pPr>
              <w:spacing w:line="360" w:lineRule="exact"/>
              <w:ind w:left="210" w:hanging="210" w:hangingChars="100"/>
              <w:rPr>
                <w:rFonts w:ascii="Times New Roman" w:hAnsi="Times New Roman"/>
                <w:bCs/>
                <w:szCs w:val="21"/>
                <w:rPrChange w:id="51" w:author="许轩凯" w:date="2017-06-14T11:57:45Z">
                  <w:rPr>
                    <w:bCs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szCs w:val="21"/>
                <w:rPrChange w:id="52" w:author="许轩凯" w:date="2017-06-14T11:57:45Z">
                  <w:rPr>
                    <w:rFonts w:hint="eastAsia" w:ascii="宋体" w:hAnsi="宋体"/>
                    <w:szCs w:val="21"/>
                  </w:rPr>
                </w:rPrChange>
              </w:rPr>
              <w:t>▲</w:t>
            </w:r>
            <w:r>
              <w:rPr>
                <w:rFonts w:ascii="Times New Roman" w:hAnsi="Times New Roman"/>
                <w:bCs/>
                <w:szCs w:val="21"/>
                <w:rPrChange w:id="53" w:author="许轩凯" w:date="2017-06-14T11:57:45Z">
                  <w:rPr>
                    <w:bCs/>
                    <w:szCs w:val="21"/>
                  </w:rPr>
                </w:rPrChange>
              </w:rPr>
              <w:t>“</w:t>
            </w:r>
            <w:r>
              <w:rPr>
                <w:rFonts w:hint="default" w:ascii="Times New Roman" w:hAnsi="Times New Roman"/>
                <w:bCs/>
                <w:szCs w:val="21"/>
                <w:rPrChange w:id="54" w:author="许轩凯" w:date="2017-06-14T11:57:45Z">
                  <w:rPr>
                    <w:rFonts w:hint="eastAsia"/>
                    <w:bCs/>
                    <w:szCs w:val="21"/>
                  </w:rPr>
                </w:rPrChange>
              </w:rPr>
              <w:t>潼湖高校科技成果转化实验区</w:t>
            </w:r>
            <w:r>
              <w:rPr>
                <w:rFonts w:ascii="Times New Roman" w:hAnsi="Times New Roman"/>
                <w:bCs/>
                <w:szCs w:val="21"/>
                <w:rPrChange w:id="55" w:author="许轩凯" w:date="2017-06-14T11:57:45Z">
                  <w:rPr>
                    <w:bCs/>
                    <w:szCs w:val="21"/>
                  </w:rPr>
                </w:rPrChange>
              </w:rPr>
              <w:t>”</w:t>
            </w:r>
            <w:r>
              <w:rPr>
                <w:rFonts w:hint="default" w:ascii="Times New Roman" w:hAnsi="Times New Roman"/>
                <w:bCs/>
                <w:szCs w:val="21"/>
                <w:rPrChange w:id="56" w:author="许轩凯" w:date="2017-06-14T11:57:45Z">
                  <w:rPr>
                    <w:rFonts w:hint="eastAsia"/>
                    <w:bCs/>
                    <w:szCs w:val="21"/>
                  </w:rPr>
                </w:rPrChange>
              </w:rPr>
              <w:t>创新园签约文本交换</w:t>
            </w:r>
          </w:p>
          <w:p>
            <w:pPr>
              <w:spacing w:line="360" w:lineRule="exact"/>
              <w:ind w:left="210" w:hanging="210" w:hangingChars="100"/>
              <w:rPr>
                <w:rFonts w:ascii="Times New Roman" w:hAnsi="Times New Roman"/>
                <w:bCs/>
                <w:szCs w:val="21"/>
                <w:rPrChange w:id="57" w:author="许轩凯" w:date="2017-06-14T11:57:45Z">
                  <w:rPr>
                    <w:bCs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szCs w:val="21"/>
                <w:rPrChange w:id="58" w:author="许轩凯" w:date="2017-06-14T11:57:45Z">
                  <w:rPr>
                    <w:rFonts w:hint="eastAsia" w:ascii="宋体" w:hAnsi="宋体"/>
                    <w:szCs w:val="21"/>
                  </w:rPr>
                </w:rPrChange>
              </w:rPr>
              <w:t>▲</w:t>
            </w:r>
            <w:r>
              <w:rPr>
                <w:rFonts w:hint="default" w:ascii="Times New Roman" w:hAnsi="Times New Roman"/>
                <w:bCs/>
                <w:szCs w:val="21"/>
                <w:rPrChange w:id="59" w:author="许轩凯" w:date="2017-06-14T11:57:45Z">
                  <w:rPr>
                    <w:rFonts w:hint="eastAsia"/>
                    <w:bCs/>
                    <w:szCs w:val="21"/>
                  </w:rPr>
                </w:rPrChange>
              </w:rPr>
              <w:t>惠州市政府与哈尔滨工业大学全面合作联合办学框架协议签约</w:t>
            </w:r>
          </w:p>
          <w:p>
            <w:pPr>
              <w:spacing w:line="360" w:lineRule="exact"/>
              <w:rPr>
                <w:rFonts w:ascii="Times New Roman" w:hAnsi="Times New Roman"/>
                <w:color w:val="000000"/>
                <w:kern w:val="0"/>
                <w:szCs w:val="21"/>
                <w:rPrChange w:id="60" w:author="许轩凯" w:date="2017-06-14T11:57:45Z">
                  <w:rPr>
                    <w:rFonts w:ascii="宋体"/>
                    <w:color w:val="000000"/>
                    <w:kern w:val="0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szCs w:val="21"/>
                <w:rPrChange w:id="61" w:author="许轩凯" w:date="2017-06-14T11:57:45Z">
                  <w:rPr>
                    <w:rFonts w:hint="eastAsia" w:ascii="宋体" w:hAnsi="宋体"/>
                    <w:szCs w:val="21"/>
                  </w:rPr>
                </w:rPrChange>
              </w:rPr>
              <w:t>▲</w:t>
            </w:r>
            <w:r>
              <w:rPr>
                <w:rFonts w:hint="default" w:ascii="Times New Roman" w:hAnsi="Times New Roman"/>
                <w:bCs/>
                <w:szCs w:val="21"/>
                <w:rPrChange w:id="62" w:author="许轩凯" w:date="2017-06-14T11:57:45Z">
                  <w:rPr>
                    <w:rFonts w:hint="eastAsia"/>
                    <w:bCs/>
                    <w:szCs w:val="21"/>
                  </w:rPr>
                </w:rPrChange>
              </w:rPr>
              <w:t>首届科交会暨高校科技成果大数据中心</w:t>
            </w:r>
            <w:r>
              <w:rPr>
                <w:rFonts w:hint="default" w:ascii="Times New Roman" w:hAnsi="Times New Roman"/>
                <w:bCs/>
                <w:szCs w:val="21"/>
                <w:rPrChange w:id="63" w:author="许轩凯" w:date="2017-06-14T11:57:45Z">
                  <w:rPr>
                    <w:rFonts w:hint="eastAsia" w:ascii="仿宋" w:hAnsi="仿宋"/>
                    <w:bCs/>
                    <w:szCs w:val="21"/>
                  </w:rPr>
                </w:rPrChange>
              </w:rPr>
              <w:t>·</w:t>
            </w:r>
            <w:r>
              <w:rPr>
                <w:rFonts w:hint="default" w:ascii="Times New Roman" w:hAnsi="Times New Roman"/>
                <w:bCs/>
                <w:szCs w:val="21"/>
                <w:rPrChange w:id="64" w:author="许轩凯" w:date="2017-06-14T11:57:45Z">
                  <w:rPr>
                    <w:rFonts w:hint="eastAsia"/>
                    <w:bCs/>
                    <w:szCs w:val="21"/>
                  </w:rPr>
                </w:rPrChange>
              </w:rPr>
              <w:t>广东惠州技术成果交易服务机构和网上科交会启动</w:t>
            </w:r>
          </w:p>
          <w:p>
            <w:pPr>
              <w:spacing w:line="360" w:lineRule="exact"/>
              <w:rPr>
                <w:rFonts w:ascii="Times New Roman" w:hAnsi="Times New Roman"/>
                <w:szCs w:val="21"/>
                <w:rPrChange w:id="65" w:author="许轩凯" w:date="2017-06-14T11:57:45Z">
                  <w:rPr>
                    <w:rFonts w:ascii="宋体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Cs w:val="21"/>
                <w:rPrChange w:id="66" w:author="许轩凯" w:date="2017-06-14T11:57:45Z">
                  <w:rPr>
                    <w:rFonts w:hint="eastAsia" w:ascii="宋体" w:hAnsi="宋体"/>
                    <w:color w:val="000000"/>
                    <w:kern w:val="0"/>
                    <w:szCs w:val="21"/>
                  </w:rPr>
                </w:rPrChange>
              </w:rPr>
              <w:t>地点：</w:t>
            </w:r>
            <w:r>
              <w:rPr>
                <w:rFonts w:hint="default" w:ascii="Times New Roman" w:hAnsi="Times New Roman"/>
                <w:szCs w:val="21"/>
                <w:rPrChange w:id="67" w:author="许轩凯" w:date="2017-06-14T11:57:45Z">
                  <w:rPr>
                    <w:rFonts w:hint="eastAsia" w:ascii="宋体" w:hAnsi="宋体"/>
                    <w:szCs w:val="21"/>
                  </w:rPr>
                </w:rPrChange>
              </w:rPr>
              <w:t>惠州</w:t>
            </w:r>
            <w:r>
              <w:rPr>
                <w:rFonts w:hint="default" w:ascii="Times New Roman" w:hAnsi="Times New Roman"/>
                <w:kern w:val="0"/>
                <w:szCs w:val="21"/>
                <w:rPrChange w:id="68" w:author="许轩凯" w:date="2017-06-14T11:57:45Z">
                  <w:rPr>
                    <w:rFonts w:hint="eastAsia" w:ascii="宋体" w:hAnsi="宋体"/>
                    <w:kern w:val="0"/>
                    <w:szCs w:val="21"/>
                  </w:rPr>
                </w:rPrChange>
              </w:rPr>
              <w:t>会展中心三楼</w:t>
            </w:r>
            <w:r>
              <w:rPr>
                <w:rFonts w:ascii="Times New Roman" w:hAnsi="Times New Roman"/>
                <w:kern w:val="0"/>
                <w:szCs w:val="21"/>
                <w:rPrChange w:id="69" w:author="许轩凯" w:date="2017-06-14T11:57:45Z">
                  <w:rPr>
                    <w:rFonts w:ascii="宋体" w:hAnsi="宋体"/>
                    <w:kern w:val="0"/>
                    <w:szCs w:val="21"/>
                  </w:rPr>
                </w:rPrChange>
              </w:rPr>
              <w:t>1</w:t>
            </w:r>
            <w:r>
              <w:rPr>
                <w:rFonts w:hint="default" w:ascii="Times New Roman" w:hAnsi="Times New Roman"/>
                <w:kern w:val="0"/>
                <w:szCs w:val="21"/>
                <w:rPrChange w:id="70" w:author="许轩凯" w:date="2017-06-14T11:57:45Z">
                  <w:rPr>
                    <w:rFonts w:hint="eastAsia" w:ascii="宋体" w:hAnsi="宋体"/>
                    <w:kern w:val="0"/>
                    <w:szCs w:val="21"/>
                  </w:rPr>
                </w:rPrChange>
              </w:rPr>
              <w:t>号路演厅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  <w:rPrChange w:id="71" w:author="许轩凯" w:date="2017-06-14T11:57:45Z">
                  <w:rPr>
                    <w:rFonts w:ascii="宋体"/>
                    <w:bCs/>
                    <w:color w:val="000000"/>
                    <w:kern w:val="0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72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【项目推介路演】</w:t>
            </w:r>
          </w:p>
          <w:p>
            <w:pPr>
              <w:spacing w:line="360" w:lineRule="exact"/>
              <w:rPr>
                <w:rFonts w:ascii="Times New Roman" w:hAnsi="Times New Roman"/>
                <w:szCs w:val="21"/>
                <w:rPrChange w:id="73" w:author="许轩凯" w:date="2017-06-14T11:57:45Z">
                  <w:rPr>
                    <w:rFonts w:ascii="宋体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74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地点：惠州会展中心三楼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  <w:rPrChange w:id="75" w:author="许轩凯" w:date="2017-06-14T11:57:45Z">
                  <w:rPr>
                    <w:rFonts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2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76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、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  <w:rPrChange w:id="77" w:author="许轩凯" w:date="2017-06-14T11:57:45Z">
                  <w:rPr>
                    <w:rFonts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3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78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号路演厅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/>
                <w:color w:val="000000"/>
                <w:spacing w:val="-12"/>
                <w:kern w:val="0"/>
                <w:szCs w:val="21"/>
                <w:rPrChange w:id="79" w:author="许轩凯" w:date="2017-06-14T11:57:45Z">
                  <w:rPr>
                    <w:rFonts w:ascii="宋体"/>
                    <w:color w:val="000000"/>
                    <w:spacing w:val="-12"/>
                    <w:kern w:val="0"/>
                    <w:szCs w:val="21"/>
                  </w:rPr>
                </w:rPrChange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/>
                <w:color w:val="000000"/>
                <w:spacing w:val="-12"/>
                <w:kern w:val="0"/>
                <w:szCs w:val="21"/>
                <w:rPrChange w:id="80" w:author="许轩凯" w:date="2017-06-14T11:57:45Z">
                  <w:rPr>
                    <w:rFonts w:ascii="宋体"/>
                    <w:color w:val="000000"/>
                    <w:spacing w:val="-12"/>
                    <w:kern w:val="0"/>
                    <w:szCs w:val="21"/>
                  </w:rPr>
                </w:rPrChange>
              </w:rPr>
            </w:pPr>
            <w:r>
              <w:rPr>
                <w:rFonts w:ascii="Times New Roman" w:hAnsi="Times New Roman"/>
                <w:color w:val="000000"/>
                <w:spacing w:val="-12"/>
                <w:kern w:val="0"/>
                <w:szCs w:val="21"/>
                <w:rPrChange w:id="81" w:author="许轩凯" w:date="2017-06-14T11:57:45Z">
                  <w:rPr>
                    <w:rFonts w:ascii="宋体" w:hAnsi="宋体"/>
                    <w:color w:val="000000"/>
                    <w:spacing w:val="-12"/>
                    <w:kern w:val="0"/>
                    <w:szCs w:val="21"/>
                  </w:rPr>
                </w:rPrChange>
              </w:rPr>
              <w:t>10:15-12:00</w:t>
            </w:r>
          </w:p>
        </w:tc>
        <w:tc>
          <w:tcPr>
            <w:tcW w:w="5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  <w:rPrChange w:id="82" w:author="许轩凯" w:date="2017-06-14T11:57:45Z">
                  <w:rPr>
                    <w:rFonts w:ascii="宋体"/>
                    <w:bCs/>
                    <w:color w:val="000000"/>
                    <w:kern w:val="0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Cs w:val="21"/>
                <w:rPrChange w:id="83" w:author="许轩凯" w:date="2017-06-14T11:57:45Z">
                  <w:rPr>
                    <w:rFonts w:hint="eastAsia" w:ascii="宋体" w:hAnsi="宋体"/>
                    <w:color w:val="000000"/>
                    <w:kern w:val="0"/>
                    <w:szCs w:val="21"/>
                  </w:rPr>
                </w:rPrChange>
              </w:rPr>
              <w:t>领导和嘉宾巡馆</w:t>
            </w:r>
          </w:p>
          <w:p>
            <w:pPr>
              <w:widowControl/>
              <w:spacing w:line="360" w:lineRule="exact"/>
              <w:rPr>
                <w:rFonts w:ascii="Times New Roman" w:hAnsi="Times New Roman"/>
                <w:color w:val="000000"/>
                <w:kern w:val="0"/>
                <w:szCs w:val="21"/>
                <w:rPrChange w:id="84" w:author="许轩凯" w:date="2017-06-14T11:57:45Z">
                  <w:rPr>
                    <w:rFonts w:ascii="宋体"/>
                    <w:color w:val="000000"/>
                    <w:kern w:val="0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85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地点：惠州会展中心</w:t>
            </w:r>
          </w:p>
        </w:tc>
        <w:tc>
          <w:tcPr>
            <w:tcW w:w="184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  <w:rPrChange w:id="86" w:author="许轩凯" w:date="2017-06-14T11:57:45Z">
                  <w:rPr>
                    <w:rFonts w:ascii="宋体"/>
                    <w:bCs/>
                    <w:color w:val="000000"/>
                    <w:kern w:val="0"/>
                    <w:szCs w:val="21"/>
                  </w:rPr>
                </w:rPrChange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/>
                <w:color w:val="000000"/>
                <w:spacing w:val="-12"/>
                <w:kern w:val="0"/>
                <w:szCs w:val="21"/>
                <w:rPrChange w:id="87" w:author="许轩凯" w:date="2017-06-14T11:57:45Z">
                  <w:rPr>
                    <w:rFonts w:ascii="宋体"/>
                    <w:color w:val="000000"/>
                    <w:spacing w:val="-12"/>
                    <w:kern w:val="0"/>
                    <w:szCs w:val="21"/>
                  </w:rPr>
                </w:rPrChange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/>
                <w:color w:val="000000"/>
                <w:spacing w:val="-12"/>
                <w:kern w:val="0"/>
                <w:szCs w:val="21"/>
                <w:rPrChange w:id="88" w:author="许轩凯" w:date="2017-06-14T11:57:45Z">
                  <w:rPr>
                    <w:rFonts w:ascii="宋体" w:hAnsi="宋体"/>
                    <w:color w:val="000000"/>
                    <w:spacing w:val="-12"/>
                    <w:kern w:val="0"/>
                    <w:szCs w:val="21"/>
                  </w:rPr>
                </w:rPrChange>
              </w:rPr>
            </w:pPr>
            <w:r>
              <w:rPr>
                <w:rFonts w:ascii="Times New Roman" w:hAnsi="Times New Roman"/>
                <w:color w:val="000000"/>
                <w:spacing w:val="-12"/>
                <w:kern w:val="0"/>
                <w:szCs w:val="21"/>
                <w:rPrChange w:id="89" w:author="许轩凯" w:date="2017-06-14T11:57:45Z">
                  <w:rPr>
                    <w:rFonts w:ascii="宋体" w:hAnsi="宋体"/>
                    <w:color w:val="000000"/>
                    <w:spacing w:val="-12"/>
                    <w:kern w:val="0"/>
                    <w:szCs w:val="21"/>
                  </w:rPr>
                </w:rPrChange>
              </w:rPr>
              <w:t>14:</w:t>
            </w:r>
            <w:r>
              <w:rPr>
                <w:rFonts w:ascii="Times New Roman" w:hAnsi="Times New Roman"/>
                <w:color w:val="000000"/>
                <w:spacing w:val="-12"/>
                <w:kern w:val="0"/>
                <w:szCs w:val="21"/>
                <w:rPrChange w:id="90" w:author="许轩凯" w:date="2017-06-14T11:57:45Z">
                  <w:rPr>
                    <w:rFonts w:ascii="宋体"/>
                    <w:color w:val="000000"/>
                    <w:spacing w:val="-12"/>
                    <w:kern w:val="0"/>
                    <w:szCs w:val="21"/>
                  </w:rPr>
                </w:rPrChange>
              </w:rPr>
              <w:t>0</w:t>
            </w:r>
            <w:r>
              <w:rPr>
                <w:rFonts w:ascii="Times New Roman" w:hAnsi="Times New Roman"/>
                <w:color w:val="000000"/>
                <w:spacing w:val="-12"/>
                <w:kern w:val="0"/>
                <w:szCs w:val="21"/>
                <w:rPrChange w:id="91" w:author="许轩凯" w:date="2017-06-14T11:57:45Z">
                  <w:rPr>
                    <w:rFonts w:ascii="宋体" w:hAnsi="宋体"/>
                    <w:color w:val="000000"/>
                    <w:spacing w:val="-12"/>
                    <w:kern w:val="0"/>
                    <w:szCs w:val="21"/>
                  </w:rPr>
                </w:rPrChange>
              </w:rPr>
              <w:t xml:space="preserve">0-17:40 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/>
                <w:szCs w:val="21"/>
                <w:rPrChange w:id="92" w:author="许轩凯" w:date="2017-06-14T11:57:45Z">
                  <w:rPr>
                    <w:rFonts w:ascii="宋体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szCs w:val="21"/>
                <w:rPrChange w:id="93" w:author="许轩凯" w:date="2017-06-14T11:57:45Z">
                  <w:rPr>
                    <w:rFonts w:hint="eastAsia" w:ascii="宋体" w:hAnsi="宋体"/>
                    <w:szCs w:val="21"/>
                  </w:rPr>
                </w:rPrChange>
              </w:rPr>
              <w:t>【高等学校技术转移国际高峰论坛（下）】</w:t>
            </w:r>
          </w:p>
          <w:p>
            <w:pPr>
              <w:spacing w:line="360" w:lineRule="exact"/>
              <w:jc w:val="left"/>
              <w:rPr>
                <w:rFonts w:ascii="Times New Roman" w:hAnsi="Times New Roman"/>
                <w:color w:val="000000"/>
                <w:kern w:val="0"/>
                <w:szCs w:val="21"/>
                <w:rPrChange w:id="94" w:author="许轩凯" w:date="2017-06-14T11:57:45Z">
                  <w:rPr>
                    <w:rFonts w:ascii="宋体"/>
                    <w:color w:val="000000"/>
                    <w:kern w:val="0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szCs w:val="21"/>
                <w:rPrChange w:id="95" w:author="许轩凯" w:date="2017-06-14T11:57:45Z">
                  <w:rPr>
                    <w:rFonts w:hint="eastAsia" w:ascii="宋体" w:hAnsi="宋体"/>
                    <w:szCs w:val="21"/>
                  </w:rPr>
                </w:rPrChange>
              </w:rPr>
              <w:t>地点：惠州会展中心三楼</w:t>
            </w:r>
            <w:r>
              <w:rPr>
                <w:rFonts w:ascii="Times New Roman" w:hAnsi="Times New Roman"/>
                <w:szCs w:val="21"/>
                <w:rPrChange w:id="96" w:author="许轩凯" w:date="2017-06-14T11:57:45Z">
                  <w:rPr>
                    <w:rFonts w:ascii="宋体" w:hAnsi="宋体"/>
                    <w:szCs w:val="21"/>
                  </w:rPr>
                </w:rPrChange>
              </w:rPr>
              <w:t>1</w:t>
            </w:r>
            <w:r>
              <w:rPr>
                <w:rFonts w:hint="default" w:ascii="Times New Roman" w:hAnsi="Times New Roman"/>
                <w:szCs w:val="21"/>
                <w:rPrChange w:id="97" w:author="许轩凯" w:date="2017-06-14T11:57:45Z">
                  <w:rPr>
                    <w:rFonts w:hint="eastAsia" w:ascii="宋体" w:hAnsi="宋体"/>
                    <w:szCs w:val="21"/>
                  </w:rPr>
                </w:rPrChange>
              </w:rPr>
              <w:t>号路演厅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  <w:rPrChange w:id="98" w:author="许轩凯" w:date="2017-06-14T11:57:45Z">
                  <w:rPr>
                    <w:rFonts w:ascii="宋体"/>
                    <w:bCs/>
                    <w:color w:val="000000"/>
                    <w:kern w:val="0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99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【</w:t>
            </w:r>
            <w:r>
              <w:rPr>
                <w:rFonts w:hint="default" w:ascii="Times New Roman" w:hAnsi="Times New Roman"/>
                <w:color w:val="000000"/>
                <w:kern w:val="0"/>
                <w:szCs w:val="21"/>
                <w:rPrChange w:id="100" w:author="许轩凯" w:date="2017-06-14T11:57:45Z">
                  <w:rPr>
                    <w:rFonts w:hint="eastAsia" w:ascii="宋体" w:hAnsi="宋体"/>
                    <w:color w:val="000000"/>
                    <w:kern w:val="0"/>
                    <w:szCs w:val="21"/>
                  </w:rPr>
                </w:rPrChange>
              </w:rPr>
              <w:t>蓝火大讲堂】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101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院士报告会（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  <w:rPrChange w:id="102" w:author="许轩凯" w:date="2017-06-14T11:57:45Z">
                  <w:rPr>
                    <w:rFonts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3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103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场）</w:t>
            </w:r>
          </w:p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  <w:rPrChange w:id="104" w:author="许轩凯" w:date="2017-06-14T11:57:45Z">
                  <w:rPr>
                    <w:rFonts w:ascii="宋体"/>
                    <w:bCs/>
                    <w:color w:val="000000"/>
                    <w:kern w:val="0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105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地点：高校和高新区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  <w:rPrChange w:id="106" w:author="许轩凯" w:date="2017-06-14T11:57:45Z">
                  <w:rPr>
                    <w:rFonts w:ascii="宋体"/>
                    <w:bCs/>
                    <w:color w:val="000000"/>
                    <w:kern w:val="0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107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【项目推介路演】</w:t>
            </w:r>
          </w:p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  <w:rPrChange w:id="108" w:author="许轩凯" w:date="2017-06-14T11:57:45Z">
                  <w:rPr>
                    <w:rFonts w:ascii="宋体"/>
                    <w:bCs/>
                    <w:color w:val="000000"/>
                    <w:kern w:val="0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109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地点：</w:t>
            </w:r>
            <w:r>
              <w:rPr>
                <w:rFonts w:hint="default" w:ascii="Times New Roman" w:hAnsi="Times New Roman"/>
                <w:szCs w:val="21"/>
                <w:rPrChange w:id="110" w:author="许轩凯" w:date="2017-06-14T11:57:45Z">
                  <w:rPr>
                    <w:rFonts w:hint="eastAsia" w:ascii="宋体" w:hAnsi="宋体"/>
                    <w:szCs w:val="21"/>
                  </w:rPr>
                </w:rPrChange>
              </w:rPr>
              <w:t>惠州会展中心三楼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  <w:rPrChange w:id="111" w:author="许轩凯" w:date="2017-06-14T11:57:45Z">
                  <w:rPr>
                    <w:rFonts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2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112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、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  <w:rPrChange w:id="113" w:author="许轩凯" w:date="2017-06-14T11:57:45Z">
                  <w:rPr>
                    <w:rFonts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3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114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路演厅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/>
                <w:color w:val="000000"/>
                <w:spacing w:val="-12"/>
                <w:kern w:val="0"/>
                <w:szCs w:val="21"/>
                <w:rPrChange w:id="115" w:author="许轩凯" w:date="2017-06-14T11:57:45Z">
                  <w:rPr>
                    <w:rFonts w:ascii="宋体"/>
                    <w:color w:val="000000"/>
                    <w:spacing w:val="-12"/>
                    <w:kern w:val="0"/>
                    <w:szCs w:val="21"/>
                  </w:rPr>
                </w:rPrChange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/>
                <w:color w:val="000000"/>
                <w:spacing w:val="-12"/>
                <w:kern w:val="0"/>
                <w:szCs w:val="21"/>
                <w:rPrChange w:id="116" w:author="许轩凯" w:date="2017-06-14T11:57:45Z">
                  <w:rPr>
                    <w:rFonts w:ascii="宋体"/>
                    <w:color w:val="000000"/>
                    <w:spacing w:val="-12"/>
                    <w:kern w:val="0"/>
                    <w:szCs w:val="21"/>
                  </w:rPr>
                </w:rPrChange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 w:eastAsia="黑体"/>
                <w:rPrChange w:id="117" w:author="许轩凯" w:date="2017-06-14T11:57:45Z">
                  <w:rPr>
                    <w:rFonts w:ascii="黑体" w:hAnsi="黑体" w:eastAsia="黑体"/>
                  </w:rPr>
                </w:rPrChange>
              </w:rPr>
            </w:pPr>
            <w:r>
              <w:rPr>
                <w:rFonts w:hint="default" w:ascii="Times New Roman" w:hAnsi="Times New Roman" w:eastAsia="黑体"/>
                <w:rPrChange w:id="118" w:author="许轩凯" w:date="2017-06-14T11:57:45Z">
                  <w:rPr>
                    <w:rFonts w:hint="eastAsia" w:ascii="黑体" w:hAnsi="黑体" w:eastAsia="黑体"/>
                  </w:rPr>
                </w:rPrChange>
              </w:rPr>
              <w:t>【研讨会】创新协作与大学技术转移</w:t>
            </w:r>
          </w:p>
          <w:p>
            <w:pPr>
              <w:spacing w:line="360" w:lineRule="exact"/>
              <w:jc w:val="left"/>
              <w:rPr>
                <w:rFonts w:ascii="Times New Roman" w:hAnsi="Times New Roman"/>
                <w:szCs w:val="21"/>
                <w:rPrChange w:id="119" w:author="许轩凯" w:date="2017-06-14T11:57:45Z">
                  <w:rPr>
                    <w:rFonts w:ascii="宋体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bCs/>
                <w:szCs w:val="21"/>
                <w:rPrChange w:id="120" w:author="许轩凯" w:date="2017-06-14T11:57:45Z">
                  <w:rPr>
                    <w:rFonts w:hint="eastAsia"/>
                    <w:bCs/>
                    <w:szCs w:val="21"/>
                  </w:rPr>
                </w:rPrChange>
              </w:rPr>
              <w:t>地点：会展中心二楼新闻发布中心</w:t>
            </w:r>
          </w:p>
        </w:tc>
        <w:tc>
          <w:tcPr>
            <w:tcW w:w="155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  <w:rPrChange w:id="121" w:author="许轩凯" w:date="2017-06-14T11:57:45Z">
                  <w:rPr>
                    <w:rFonts w:ascii="宋体"/>
                    <w:bCs/>
                    <w:color w:val="000000"/>
                    <w:kern w:val="0"/>
                    <w:szCs w:val="21"/>
                  </w:rPr>
                </w:rPrChange>
              </w:rPr>
            </w:pPr>
          </w:p>
        </w:tc>
        <w:tc>
          <w:tcPr>
            <w:tcW w:w="184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  <w:rPrChange w:id="122" w:author="许轩凯" w:date="2017-06-14T11:57:45Z">
                  <w:rPr>
                    <w:rFonts w:ascii="宋体"/>
                    <w:bCs/>
                    <w:color w:val="000000"/>
                    <w:kern w:val="0"/>
                    <w:szCs w:val="21"/>
                  </w:rPr>
                </w:rPrChange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pacing w:val="-12"/>
                <w:kern w:val="0"/>
                <w:szCs w:val="21"/>
                <w:rPrChange w:id="123" w:author="许轩凯" w:date="2017-06-14T11:57:45Z">
                  <w:rPr>
                    <w:rFonts w:ascii="宋体"/>
                    <w:color w:val="000000"/>
                    <w:spacing w:val="-12"/>
                    <w:kern w:val="0"/>
                    <w:szCs w:val="21"/>
                  </w:rPr>
                </w:rPrChange>
              </w:rPr>
            </w:pPr>
            <w:r>
              <w:rPr>
                <w:rFonts w:ascii="Times New Roman" w:hAnsi="Times New Roman"/>
                <w:color w:val="000000"/>
                <w:spacing w:val="-12"/>
                <w:kern w:val="0"/>
                <w:szCs w:val="21"/>
                <w:rPrChange w:id="124" w:author="许轩凯" w:date="2017-06-14T11:57:45Z">
                  <w:rPr>
                    <w:rFonts w:ascii="宋体" w:hAnsi="宋体"/>
                    <w:color w:val="000000"/>
                    <w:spacing w:val="-12"/>
                    <w:kern w:val="0"/>
                    <w:szCs w:val="21"/>
                  </w:rPr>
                </w:rPrChange>
              </w:rPr>
              <w:t>6</w:t>
            </w:r>
            <w:r>
              <w:rPr>
                <w:rFonts w:hint="default" w:ascii="Times New Roman" w:hAnsi="Times New Roman"/>
                <w:color w:val="000000"/>
                <w:spacing w:val="-12"/>
                <w:kern w:val="0"/>
                <w:szCs w:val="21"/>
                <w:rPrChange w:id="125" w:author="许轩凯" w:date="2017-06-14T11:57:45Z">
                  <w:rPr>
                    <w:rFonts w:hint="eastAsia" w:ascii="宋体" w:hAnsi="宋体"/>
                    <w:color w:val="000000"/>
                    <w:spacing w:val="-12"/>
                    <w:kern w:val="0"/>
                    <w:szCs w:val="21"/>
                  </w:rPr>
                </w:rPrChange>
              </w:rPr>
              <w:t>月</w:t>
            </w:r>
            <w:r>
              <w:rPr>
                <w:rFonts w:ascii="Times New Roman" w:hAnsi="Times New Roman"/>
                <w:color w:val="000000"/>
                <w:spacing w:val="-12"/>
                <w:kern w:val="0"/>
                <w:szCs w:val="21"/>
                <w:rPrChange w:id="126" w:author="许轩凯" w:date="2017-06-14T11:57:45Z">
                  <w:rPr>
                    <w:rFonts w:ascii="宋体" w:hAnsi="宋体"/>
                    <w:color w:val="000000"/>
                    <w:spacing w:val="-12"/>
                    <w:kern w:val="0"/>
                    <w:szCs w:val="21"/>
                  </w:rPr>
                </w:rPrChange>
              </w:rPr>
              <w:t>23</w:t>
            </w:r>
            <w:r>
              <w:rPr>
                <w:rFonts w:hint="default" w:ascii="Times New Roman" w:hAnsi="Times New Roman"/>
                <w:color w:val="000000"/>
                <w:spacing w:val="-12"/>
                <w:kern w:val="0"/>
                <w:szCs w:val="21"/>
                <w:rPrChange w:id="127" w:author="许轩凯" w:date="2017-06-14T11:57:45Z">
                  <w:rPr>
                    <w:rFonts w:hint="eastAsia" w:ascii="宋体" w:hAnsi="宋体"/>
                    <w:color w:val="000000"/>
                    <w:spacing w:val="-12"/>
                    <w:kern w:val="0"/>
                    <w:szCs w:val="21"/>
                  </w:rPr>
                </w:rPrChange>
              </w:rPr>
              <w:t>日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/>
                <w:bCs/>
                <w:color w:val="000000"/>
                <w:spacing w:val="-12"/>
                <w:kern w:val="0"/>
                <w:szCs w:val="21"/>
                <w:rPrChange w:id="128" w:author="许轩凯" w:date="2017-06-14T11:57:45Z">
                  <w:rPr>
                    <w:rFonts w:ascii="宋体"/>
                    <w:bCs/>
                    <w:color w:val="000000"/>
                    <w:spacing w:val="-12"/>
                    <w:kern w:val="0"/>
                    <w:szCs w:val="21"/>
                  </w:rPr>
                </w:rPrChange>
              </w:rPr>
            </w:pPr>
            <w:r>
              <w:rPr>
                <w:rFonts w:ascii="Times New Roman" w:hAnsi="Times New Roman"/>
                <w:bCs/>
                <w:color w:val="000000"/>
                <w:spacing w:val="-12"/>
                <w:kern w:val="0"/>
                <w:szCs w:val="21"/>
                <w:rPrChange w:id="129" w:author="许轩凯" w:date="2017-06-14T11:57:45Z">
                  <w:rPr>
                    <w:rFonts w:ascii="宋体" w:hAnsi="宋体"/>
                    <w:bCs/>
                    <w:color w:val="000000"/>
                    <w:spacing w:val="-12"/>
                    <w:kern w:val="0"/>
                    <w:szCs w:val="21"/>
                  </w:rPr>
                </w:rPrChange>
              </w:rPr>
              <w:t>9:</w:t>
            </w:r>
            <w:r>
              <w:rPr>
                <w:rFonts w:ascii="Times New Roman" w:hAnsi="Times New Roman"/>
                <w:bCs/>
                <w:color w:val="000000"/>
                <w:spacing w:val="-12"/>
                <w:kern w:val="0"/>
                <w:szCs w:val="21"/>
                <w:rPrChange w:id="130" w:author="许轩凯" w:date="2017-06-14T11:57:45Z">
                  <w:rPr>
                    <w:rFonts w:ascii="宋体"/>
                    <w:bCs/>
                    <w:color w:val="000000"/>
                    <w:spacing w:val="-12"/>
                    <w:kern w:val="0"/>
                    <w:szCs w:val="21"/>
                  </w:rPr>
                </w:rPrChange>
              </w:rPr>
              <w:t>0</w:t>
            </w:r>
            <w:r>
              <w:rPr>
                <w:rFonts w:ascii="Times New Roman" w:hAnsi="Times New Roman"/>
                <w:bCs/>
                <w:color w:val="000000"/>
                <w:spacing w:val="-12"/>
                <w:kern w:val="0"/>
                <w:szCs w:val="21"/>
                <w:rPrChange w:id="131" w:author="许轩凯" w:date="2017-06-14T11:57:45Z">
                  <w:rPr>
                    <w:rFonts w:ascii="宋体" w:hAnsi="宋体"/>
                    <w:bCs/>
                    <w:color w:val="000000"/>
                    <w:spacing w:val="-12"/>
                    <w:kern w:val="0"/>
                    <w:szCs w:val="21"/>
                  </w:rPr>
                </w:rPrChange>
              </w:rPr>
              <w:t>0-12:</w:t>
            </w:r>
            <w:r>
              <w:rPr>
                <w:rFonts w:ascii="Times New Roman" w:hAnsi="Times New Roman"/>
                <w:bCs/>
                <w:color w:val="000000"/>
                <w:spacing w:val="-12"/>
                <w:kern w:val="0"/>
                <w:szCs w:val="21"/>
                <w:rPrChange w:id="132" w:author="许轩凯" w:date="2017-06-14T11:57:45Z">
                  <w:rPr>
                    <w:rFonts w:ascii="宋体"/>
                    <w:bCs/>
                    <w:color w:val="000000"/>
                    <w:spacing w:val="-12"/>
                    <w:kern w:val="0"/>
                    <w:szCs w:val="21"/>
                  </w:rPr>
                </w:rPrChange>
              </w:rPr>
              <w:t>00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color w:val="000000"/>
                <w:kern w:val="0"/>
                <w:szCs w:val="21"/>
                <w:rPrChange w:id="133" w:author="许轩凯" w:date="2017-06-14T11:57:45Z">
                  <w:rPr>
                    <w:rFonts w:ascii="宋体"/>
                    <w:color w:val="000000"/>
                    <w:kern w:val="0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Cs w:val="21"/>
                <w:rPrChange w:id="134" w:author="许轩凯" w:date="2017-06-14T11:57:45Z">
                  <w:rPr>
                    <w:rFonts w:hint="eastAsia" w:ascii="宋体" w:hAnsi="宋体"/>
                    <w:color w:val="000000"/>
                    <w:kern w:val="0"/>
                    <w:szCs w:val="21"/>
                  </w:rPr>
                </w:rPrChange>
              </w:rPr>
              <w:t>【专题会议】中国高校技术转移联盟年会</w:t>
            </w:r>
          </w:p>
          <w:p>
            <w:pPr>
              <w:widowControl/>
              <w:spacing w:line="360" w:lineRule="exact"/>
              <w:rPr>
                <w:rFonts w:ascii="Times New Roman" w:hAnsi="Times New Roman"/>
                <w:color w:val="000000"/>
                <w:kern w:val="0"/>
                <w:szCs w:val="21"/>
                <w:rPrChange w:id="135" w:author="许轩凯" w:date="2017-06-14T11:57:45Z">
                  <w:rPr>
                    <w:rFonts w:ascii="宋体"/>
                    <w:color w:val="000000"/>
                    <w:kern w:val="0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Cs w:val="21"/>
                <w:rPrChange w:id="136" w:author="许轩凯" w:date="2017-06-14T11:57:45Z">
                  <w:rPr>
                    <w:rFonts w:hint="eastAsia" w:ascii="宋体" w:hAnsi="宋体"/>
                    <w:color w:val="000000"/>
                    <w:kern w:val="0"/>
                    <w:szCs w:val="21"/>
                  </w:rPr>
                </w:rPrChange>
              </w:rPr>
              <w:t>地点：惠州会展中心二楼新闻发布中心</w:t>
            </w:r>
          </w:p>
        </w:tc>
        <w:tc>
          <w:tcPr>
            <w:tcW w:w="340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  <w:rPrChange w:id="137" w:author="许轩凯" w:date="2017-06-14T11:57:45Z">
                  <w:rPr>
                    <w:rFonts w:ascii="宋体"/>
                    <w:bCs/>
                    <w:color w:val="000000"/>
                    <w:kern w:val="0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138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【项目推介路演】</w:t>
            </w:r>
          </w:p>
          <w:p>
            <w:pPr>
              <w:widowControl/>
              <w:spacing w:line="360" w:lineRule="exact"/>
              <w:rPr>
                <w:rFonts w:ascii="Times New Roman" w:hAnsi="Times New Roman"/>
                <w:color w:val="000000"/>
                <w:kern w:val="0"/>
                <w:szCs w:val="21"/>
                <w:rPrChange w:id="139" w:author="许轩凯" w:date="2017-06-14T11:57:45Z">
                  <w:rPr>
                    <w:rFonts w:ascii="宋体"/>
                    <w:color w:val="000000"/>
                    <w:kern w:val="0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140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地点：</w:t>
            </w:r>
            <w:r>
              <w:rPr>
                <w:rFonts w:hint="default" w:ascii="Times New Roman" w:hAnsi="Times New Roman"/>
                <w:szCs w:val="21"/>
                <w:rPrChange w:id="141" w:author="许轩凯" w:date="2017-06-14T11:57:45Z">
                  <w:rPr>
                    <w:rFonts w:hint="eastAsia" w:ascii="宋体" w:hAnsi="宋体"/>
                    <w:szCs w:val="21"/>
                  </w:rPr>
                </w:rPrChange>
              </w:rPr>
              <w:t>惠州会展中心三楼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  <w:rPrChange w:id="142" w:author="许轩凯" w:date="2017-06-14T11:57:45Z">
                  <w:rPr>
                    <w:rFonts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1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143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、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  <w:rPrChange w:id="144" w:author="许轩凯" w:date="2017-06-14T11:57:45Z">
                  <w:rPr>
                    <w:rFonts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2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145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、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  <w:rPrChange w:id="146" w:author="许轩凯" w:date="2017-06-14T11:57:45Z">
                  <w:rPr>
                    <w:rFonts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3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147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路演厅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pacing w:val="-12"/>
                <w:kern w:val="0"/>
                <w:szCs w:val="21"/>
                <w:rPrChange w:id="148" w:author="许轩凯" w:date="2017-06-14T11:57:45Z">
                  <w:rPr>
                    <w:rFonts w:ascii="宋体"/>
                    <w:color w:val="000000"/>
                    <w:spacing w:val="-12"/>
                    <w:kern w:val="0"/>
                    <w:szCs w:val="21"/>
                  </w:rPr>
                </w:rPrChange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/>
                <w:color w:val="000000"/>
                <w:spacing w:val="-12"/>
                <w:kern w:val="0"/>
                <w:szCs w:val="21"/>
                <w:rPrChange w:id="149" w:author="许轩凯" w:date="2017-06-14T11:57:45Z">
                  <w:rPr>
                    <w:rFonts w:ascii="宋体"/>
                    <w:color w:val="000000"/>
                    <w:spacing w:val="-12"/>
                    <w:kern w:val="0"/>
                    <w:szCs w:val="21"/>
                  </w:rPr>
                </w:rPrChange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  <w:rPrChange w:id="150" w:author="许轩凯" w:date="2017-06-14T11:57:45Z">
                  <w:rPr>
                    <w:rFonts w:ascii="宋体"/>
                    <w:bCs/>
                    <w:color w:val="000000"/>
                    <w:kern w:val="0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151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【</w:t>
            </w:r>
            <w:r>
              <w:rPr>
                <w:rFonts w:hint="default" w:ascii="Times New Roman" w:hAnsi="Times New Roman"/>
                <w:color w:val="000000"/>
                <w:kern w:val="0"/>
                <w:szCs w:val="21"/>
                <w:rPrChange w:id="152" w:author="许轩凯" w:date="2017-06-14T11:57:45Z">
                  <w:rPr>
                    <w:rFonts w:hint="eastAsia" w:ascii="宋体" w:hAnsi="宋体"/>
                    <w:color w:val="000000"/>
                    <w:kern w:val="0"/>
                    <w:szCs w:val="21"/>
                  </w:rPr>
                </w:rPrChange>
              </w:rPr>
              <w:t>蓝火大讲堂】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153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院士报告会（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  <w:rPrChange w:id="154" w:author="许轩凯" w:date="2017-06-14T11:57:45Z">
                  <w:rPr>
                    <w:rFonts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3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155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场）</w:t>
            </w:r>
          </w:p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  <w:rPrChange w:id="156" w:author="许轩凯" w:date="2017-06-14T11:57:45Z">
                  <w:rPr>
                    <w:rFonts w:ascii="宋体"/>
                    <w:bCs/>
                    <w:color w:val="000000"/>
                    <w:kern w:val="0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157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地点：高校和高新区</w:t>
            </w:r>
          </w:p>
        </w:tc>
        <w:tc>
          <w:tcPr>
            <w:tcW w:w="3402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  <w:rPrChange w:id="158" w:author="许轩凯" w:date="2017-06-14T11:57:45Z">
                  <w:rPr>
                    <w:rFonts w:ascii="宋体"/>
                    <w:bCs/>
                    <w:color w:val="000000"/>
                    <w:kern w:val="0"/>
                    <w:szCs w:val="21"/>
                  </w:rPr>
                </w:rPrChange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pacing w:val="-12"/>
                <w:szCs w:val="21"/>
                <w:rPrChange w:id="159" w:author="许轩凯" w:date="2017-06-14T11:57:45Z">
                  <w:rPr>
                    <w:rFonts w:ascii="宋体"/>
                    <w:spacing w:val="-12"/>
                    <w:szCs w:val="21"/>
                  </w:rPr>
                </w:rPrChange>
              </w:rPr>
            </w:pP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/>
                <w:spacing w:val="-12"/>
                <w:szCs w:val="21"/>
                <w:rPrChange w:id="160" w:author="许轩凯" w:date="2017-06-14T11:57:45Z">
                  <w:rPr>
                    <w:rFonts w:ascii="宋体"/>
                    <w:spacing w:val="-12"/>
                    <w:szCs w:val="21"/>
                  </w:rPr>
                </w:rPrChange>
              </w:rPr>
            </w:pPr>
            <w:r>
              <w:rPr>
                <w:rFonts w:ascii="Times New Roman" w:hAnsi="Times New Roman"/>
                <w:bCs/>
                <w:color w:val="000000"/>
                <w:spacing w:val="-12"/>
                <w:kern w:val="0"/>
                <w:szCs w:val="21"/>
                <w:rPrChange w:id="161" w:author="许轩凯" w:date="2017-06-14T11:57:45Z">
                  <w:rPr>
                    <w:rFonts w:ascii="宋体" w:hAnsi="宋体"/>
                    <w:bCs/>
                    <w:color w:val="000000"/>
                    <w:spacing w:val="-12"/>
                    <w:kern w:val="0"/>
                    <w:szCs w:val="21"/>
                  </w:rPr>
                </w:rPrChange>
              </w:rPr>
              <w:t>14:3</w:t>
            </w:r>
            <w:r>
              <w:rPr>
                <w:rFonts w:ascii="Times New Roman" w:hAnsi="Times New Roman"/>
                <w:bCs/>
                <w:color w:val="000000"/>
                <w:spacing w:val="-12"/>
                <w:kern w:val="0"/>
                <w:szCs w:val="21"/>
                <w:rPrChange w:id="162" w:author="许轩凯" w:date="2017-06-14T11:57:45Z">
                  <w:rPr>
                    <w:rFonts w:ascii="宋体"/>
                    <w:bCs/>
                    <w:color w:val="000000"/>
                    <w:spacing w:val="-12"/>
                    <w:kern w:val="0"/>
                    <w:szCs w:val="21"/>
                  </w:rPr>
                </w:rPrChange>
              </w:rPr>
              <w:t>0-</w:t>
            </w:r>
            <w:r>
              <w:rPr>
                <w:rFonts w:ascii="Times New Roman" w:hAnsi="Times New Roman"/>
                <w:spacing w:val="-12"/>
                <w:szCs w:val="21"/>
                <w:rPrChange w:id="163" w:author="许轩凯" w:date="2017-06-14T11:57:45Z">
                  <w:rPr>
                    <w:rFonts w:ascii="宋体" w:hAnsi="宋体"/>
                    <w:spacing w:val="-12"/>
                    <w:szCs w:val="21"/>
                  </w:rPr>
                </w:rPrChange>
              </w:rPr>
              <w:t>17:3</w:t>
            </w:r>
            <w:r>
              <w:rPr>
                <w:rFonts w:ascii="Times New Roman" w:hAnsi="Times New Roman"/>
                <w:spacing w:val="-12"/>
                <w:szCs w:val="21"/>
                <w:rPrChange w:id="164" w:author="许轩凯" w:date="2017-06-14T11:57:45Z">
                  <w:rPr>
                    <w:rFonts w:ascii="宋体"/>
                    <w:spacing w:val="-12"/>
                    <w:szCs w:val="21"/>
                  </w:rPr>
                </w:rPrChange>
              </w:rPr>
              <w:t>0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color w:val="000000"/>
                <w:kern w:val="0"/>
                <w:szCs w:val="21"/>
                <w:rPrChange w:id="165" w:author="许轩凯" w:date="2017-06-14T11:57:45Z">
                  <w:rPr>
                    <w:rFonts w:ascii="宋体"/>
                    <w:color w:val="000000"/>
                    <w:kern w:val="0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Cs w:val="21"/>
                <w:rPrChange w:id="166" w:author="许轩凯" w:date="2017-06-14T11:57:45Z">
                  <w:rPr>
                    <w:rFonts w:hint="eastAsia" w:ascii="宋体" w:hAnsi="宋体"/>
                    <w:color w:val="000000"/>
                    <w:kern w:val="0"/>
                    <w:szCs w:val="21"/>
                  </w:rPr>
                </w:rPrChange>
              </w:rPr>
              <w:t>【专题报告】</w:t>
            </w:r>
            <w:r>
              <w:rPr>
                <w:rFonts w:ascii="Times New Roman" w:hAnsi="Times New Roman"/>
                <w:color w:val="000000"/>
                <w:kern w:val="0"/>
                <w:szCs w:val="21"/>
                <w:rPrChange w:id="167" w:author="许轩凯" w:date="2017-06-14T11:57:45Z">
                  <w:rPr>
                    <w:rFonts w:ascii="宋体" w:hAnsi="宋体"/>
                    <w:color w:val="000000"/>
                    <w:kern w:val="0"/>
                    <w:szCs w:val="21"/>
                  </w:rPr>
                </w:rPrChange>
              </w:rPr>
              <w:t xml:space="preserve"> </w:t>
            </w:r>
            <w:r>
              <w:rPr>
                <w:rFonts w:hint="default" w:ascii="Times New Roman" w:hAnsi="Times New Roman"/>
                <w:color w:val="000000"/>
                <w:kern w:val="0"/>
                <w:szCs w:val="21"/>
                <w:rPrChange w:id="168" w:author="许轩凯" w:date="2017-06-14T11:57:45Z">
                  <w:rPr>
                    <w:rFonts w:hint="eastAsia" w:ascii="宋体" w:hAnsi="宋体"/>
                    <w:color w:val="000000"/>
                    <w:kern w:val="0"/>
                    <w:szCs w:val="21"/>
                  </w:rPr>
                </w:rPrChange>
              </w:rPr>
              <w:t>李志民《信息技术发展与教育变革》</w:t>
            </w:r>
          </w:p>
          <w:p>
            <w:pPr>
              <w:widowControl/>
              <w:spacing w:line="360" w:lineRule="exact"/>
              <w:rPr>
                <w:rFonts w:ascii="Times New Roman" w:hAnsi="Times New Roman"/>
                <w:color w:val="000000"/>
                <w:kern w:val="0"/>
                <w:szCs w:val="21"/>
                <w:rPrChange w:id="169" w:author="许轩凯" w:date="2017-06-14T11:57:45Z">
                  <w:rPr>
                    <w:rFonts w:ascii="宋体"/>
                    <w:color w:val="000000"/>
                    <w:kern w:val="0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Cs w:val="21"/>
                <w:rPrChange w:id="170" w:author="许轩凯" w:date="2017-06-14T11:57:45Z">
                  <w:rPr>
                    <w:rFonts w:hint="eastAsia" w:ascii="宋体" w:hAnsi="宋体"/>
                    <w:color w:val="000000"/>
                    <w:kern w:val="0"/>
                    <w:szCs w:val="21"/>
                  </w:rPr>
                </w:rPrChange>
              </w:rPr>
              <w:t>地点：惠州会展中心二楼新闻发布中心</w:t>
            </w:r>
          </w:p>
        </w:tc>
        <w:tc>
          <w:tcPr>
            <w:tcW w:w="340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  <w:rPrChange w:id="171" w:author="许轩凯" w:date="2017-06-14T11:57:45Z">
                  <w:rPr>
                    <w:rFonts w:ascii="宋体"/>
                    <w:bCs/>
                    <w:color w:val="000000"/>
                    <w:kern w:val="0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172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【项目推介路演】</w:t>
            </w:r>
          </w:p>
          <w:p>
            <w:pPr>
              <w:spacing w:line="360" w:lineRule="exact"/>
              <w:rPr>
                <w:rFonts w:ascii="Times New Roman" w:hAnsi="Times New Roman"/>
                <w:color w:val="000000"/>
                <w:kern w:val="0"/>
                <w:szCs w:val="21"/>
                <w:rPrChange w:id="173" w:author="许轩凯" w:date="2017-06-14T11:57:45Z">
                  <w:rPr>
                    <w:rFonts w:ascii="宋体"/>
                    <w:color w:val="000000"/>
                    <w:kern w:val="0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174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地点：</w:t>
            </w:r>
            <w:r>
              <w:rPr>
                <w:rFonts w:hint="default" w:ascii="Times New Roman" w:hAnsi="Times New Roman"/>
                <w:szCs w:val="21"/>
                <w:rPrChange w:id="175" w:author="许轩凯" w:date="2017-06-14T11:57:45Z">
                  <w:rPr>
                    <w:rFonts w:hint="eastAsia" w:ascii="宋体" w:hAnsi="宋体"/>
                    <w:szCs w:val="21"/>
                  </w:rPr>
                </w:rPrChange>
              </w:rPr>
              <w:t>惠州会展中心三楼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  <w:rPrChange w:id="176" w:author="许轩凯" w:date="2017-06-14T11:57:45Z">
                  <w:rPr>
                    <w:rFonts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1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177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、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  <w:rPrChange w:id="178" w:author="许轩凯" w:date="2017-06-14T11:57:45Z">
                  <w:rPr>
                    <w:rFonts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2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179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、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  <w:rPrChange w:id="180" w:author="许轩凯" w:date="2017-06-14T11:57:45Z">
                  <w:rPr>
                    <w:rFonts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3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181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路演厅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pacing w:val="-12"/>
                <w:szCs w:val="21"/>
                <w:rPrChange w:id="182" w:author="许轩凯" w:date="2017-06-14T11:57:45Z">
                  <w:rPr>
                    <w:rFonts w:ascii="宋体"/>
                    <w:spacing w:val="-12"/>
                    <w:szCs w:val="21"/>
                  </w:rPr>
                </w:rPrChange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/>
                <w:bCs/>
                <w:color w:val="000000"/>
                <w:spacing w:val="-12"/>
                <w:kern w:val="0"/>
                <w:szCs w:val="21"/>
                <w:rPrChange w:id="183" w:author="许轩凯" w:date="2017-06-14T11:57:45Z">
                  <w:rPr>
                    <w:rFonts w:ascii="宋体"/>
                    <w:bCs/>
                    <w:color w:val="000000"/>
                    <w:spacing w:val="-12"/>
                    <w:kern w:val="0"/>
                    <w:szCs w:val="21"/>
                  </w:rPr>
                </w:rPrChange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  <w:rPrChange w:id="184" w:author="许轩凯" w:date="2017-06-14T11:57:45Z">
                  <w:rPr>
                    <w:rFonts w:ascii="宋体"/>
                    <w:bCs/>
                    <w:color w:val="000000"/>
                    <w:kern w:val="0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185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【蓝火大讲堂】院士报告会（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  <w:rPrChange w:id="186" w:author="许轩凯" w:date="2017-06-14T11:57:45Z">
                  <w:rPr>
                    <w:rFonts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3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187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场）</w:t>
            </w:r>
          </w:p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  <w:rPrChange w:id="188" w:author="许轩凯" w:date="2017-06-14T11:57:45Z">
                  <w:rPr>
                    <w:rFonts w:ascii="宋体"/>
                    <w:bCs/>
                    <w:color w:val="000000"/>
                    <w:kern w:val="0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189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地点：高校和高新区</w:t>
            </w:r>
          </w:p>
        </w:tc>
        <w:tc>
          <w:tcPr>
            <w:tcW w:w="340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  <w:rPrChange w:id="190" w:author="许轩凯" w:date="2017-06-14T11:57:45Z">
                  <w:rPr>
                    <w:rFonts w:ascii="宋体"/>
                    <w:bCs/>
                    <w:color w:val="000000"/>
                    <w:kern w:val="0"/>
                    <w:szCs w:val="21"/>
                  </w:rPr>
                </w:rPrChange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spacing w:val="-12"/>
                <w:szCs w:val="21"/>
                <w:rPrChange w:id="191" w:author="许轩凯" w:date="2017-06-14T11:57:45Z">
                  <w:rPr>
                    <w:rFonts w:ascii="宋体"/>
                    <w:spacing w:val="-12"/>
                    <w:szCs w:val="21"/>
                  </w:rPr>
                </w:rPrChange>
              </w:rPr>
            </w:pPr>
            <w:r>
              <w:rPr>
                <w:rFonts w:ascii="Times New Roman" w:hAnsi="Times New Roman"/>
                <w:spacing w:val="-12"/>
                <w:szCs w:val="21"/>
                <w:rPrChange w:id="192" w:author="许轩凯" w:date="2017-06-14T11:57:45Z">
                  <w:rPr>
                    <w:rFonts w:ascii="宋体" w:hAnsi="宋体"/>
                    <w:spacing w:val="-12"/>
                    <w:szCs w:val="21"/>
                  </w:rPr>
                </w:rPrChange>
              </w:rPr>
              <w:t>6</w:t>
            </w:r>
            <w:r>
              <w:rPr>
                <w:rFonts w:hint="default" w:ascii="Times New Roman" w:hAnsi="Times New Roman"/>
                <w:spacing w:val="-12"/>
                <w:szCs w:val="21"/>
                <w:rPrChange w:id="193" w:author="许轩凯" w:date="2017-06-14T11:57:45Z">
                  <w:rPr>
                    <w:rFonts w:hint="eastAsia" w:ascii="宋体" w:hAnsi="宋体"/>
                    <w:spacing w:val="-12"/>
                    <w:szCs w:val="21"/>
                  </w:rPr>
                </w:rPrChange>
              </w:rPr>
              <w:t>月</w:t>
            </w:r>
            <w:r>
              <w:rPr>
                <w:rFonts w:ascii="Times New Roman" w:hAnsi="Times New Roman"/>
                <w:spacing w:val="-12"/>
                <w:szCs w:val="21"/>
                <w:rPrChange w:id="194" w:author="许轩凯" w:date="2017-06-14T11:57:45Z">
                  <w:rPr>
                    <w:rFonts w:ascii="宋体" w:hAnsi="宋体"/>
                    <w:spacing w:val="-12"/>
                    <w:szCs w:val="21"/>
                  </w:rPr>
                </w:rPrChange>
              </w:rPr>
              <w:t>24</w:t>
            </w:r>
            <w:r>
              <w:rPr>
                <w:rFonts w:hint="default" w:ascii="Times New Roman" w:hAnsi="Times New Roman"/>
                <w:spacing w:val="-12"/>
                <w:szCs w:val="21"/>
                <w:rPrChange w:id="195" w:author="许轩凯" w:date="2017-06-14T11:57:45Z">
                  <w:rPr>
                    <w:rFonts w:hint="eastAsia" w:ascii="宋体" w:hAnsi="宋体"/>
                    <w:spacing w:val="-12"/>
                    <w:szCs w:val="21"/>
                  </w:rPr>
                </w:rPrChange>
              </w:rPr>
              <w:t>日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pacing w:val="-12"/>
                <w:szCs w:val="21"/>
                <w:rPrChange w:id="196" w:author="许轩凯" w:date="2017-06-14T11:57:45Z">
                  <w:rPr>
                    <w:rFonts w:ascii="宋体"/>
                    <w:spacing w:val="-12"/>
                    <w:szCs w:val="21"/>
                  </w:rPr>
                </w:rPrChange>
              </w:rPr>
            </w:pPr>
            <w:r>
              <w:rPr>
                <w:rFonts w:ascii="Times New Roman" w:hAnsi="Times New Roman"/>
                <w:spacing w:val="-12"/>
                <w:szCs w:val="21"/>
                <w:rPrChange w:id="197" w:author="许轩凯" w:date="2017-06-14T11:57:45Z">
                  <w:rPr>
                    <w:rFonts w:ascii="宋体" w:hAnsi="宋体"/>
                    <w:spacing w:val="-12"/>
                    <w:szCs w:val="21"/>
                  </w:rPr>
                </w:rPrChange>
              </w:rPr>
              <w:t>9:00-12:</w:t>
            </w:r>
            <w:r>
              <w:rPr>
                <w:rFonts w:ascii="Times New Roman" w:hAnsi="Times New Roman"/>
                <w:spacing w:val="-12"/>
                <w:szCs w:val="21"/>
                <w:rPrChange w:id="198" w:author="许轩凯" w:date="2017-06-14T11:57:45Z">
                  <w:rPr>
                    <w:rFonts w:ascii="宋体"/>
                    <w:spacing w:val="-12"/>
                    <w:szCs w:val="21"/>
                  </w:rPr>
                </w:rPrChange>
              </w:rPr>
              <w:t>00</w:t>
            </w:r>
          </w:p>
        </w:tc>
        <w:tc>
          <w:tcPr>
            <w:tcW w:w="73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  <w:rPrChange w:id="199" w:author="许轩凯" w:date="2017-06-14T11:57:45Z">
                  <w:rPr>
                    <w:rFonts w:ascii="宋体"/>
                    <w:bCs/>
                    <w:color w:val="000000"/>
                    <w:kern w:val="0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200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【项目推介路演】</w:t>
            </w:r>
          </w:p>
          <w:p>
            <w:pPr>
              <w:widowControl/>
              <w:spacing w:line="360" w:lineRule="exact"/>
              <w:rPr>
                <w:rFonts w:ascii="Times New Roman" w:hAnsi="Times New Roman"/>
                <w:color w:val="000000"/>
                <w:kern w:val="0"/>
                <w:szCs w:val="21"/>
                <w:rPrChange w:id="201" w:author="许轩凯" w:date="2017-06-14T11:57:45Z">
                  <w:rPr>
                    <w:rFonts w:ascii="宋体"/>
                    <w:color w:val="000000"/>
                    <w:kern w:val="0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202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地点：</w:t>
            </w:r>
            <w:r>
              <w:rPr>
                <w:rFonts w:hint="default" w:ascii="Times New Roman" w:hAnsi="Times New Roman"/>
                <w:szCs w:val="21"/>
                <w:rPrChange w:id="203" w:author="许轩凯" w:date="2017-06-14T11:57:45Z">
                  <w:rPr>
                    <w:rFonts w:hint="eastAsia" w:ascii="宋体" w:hAnsi="宋体"/>
                    <w:szCs w:val="21"/>
                  </w:rPr>
                </w:rPrChange>
              </w:rPr>
              <w:t>惠州会展中心三楼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  <w:rPrChange w:id="204" w:author="许轩凯" w:date="2017-06-14T11:57:45Z">
                  <w:rPr>
                    <w:rFonts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1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205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、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  <w:rPrChange w:id="206" w:author="许轩凯" w:date="2017-06-14T11:57:45Z">
                  <w:rPr>
                    <w:rFonts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2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207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、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  <w:rPrChange w:id="208" w:author="许轩凯" w:date="2017-06-14T11:57:45Z">
                  <w:rPr>
                    <w:rFonts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3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  <w:rPrChange w:id="209" w:author="许轩凯" w:date="2017-06-14T11:57:45Z">
                  <w:rPr>
                    <w:rFonts w:hint="eastAsia" w:ascii="宋体" w:hAnsi="宋体"/>
                    <w:bCs/>
                    <w:color w:val="000000"/>
                    <w:kern w:val="0"/>
                    <w:szCs w:val="21"/>
                  </w:rPr>
                </w:rPrChange>
              </w:rPr>
              <w:t>路演厅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spacing w:val="-12"/>
                <w:szCs w:val="21"/>
                <w:rPrChange w:id="210" w:author="许轩凯" w:date="2017-06-14T11:57:45Z">
                  <w:rPr>
                    <w:rFonts w:ascii="宋体"/>
                    <w:spacing w:val="-12"/>
                    <w:szCs w:val="21"/>
                  </w:rPr>
                </w:rPrChange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pacing w:val="-12"/>
                <w:szCs w:val="21"/>
                <w:rPrChange w:id="211" w:author="许轩凯" w:date="2017-06-14T11:57:45Z">
                  <w:rPr>
                    <w:rFonts w:ascii="宋体"/>
                    <w:spacing w:val="-12"/>
                    <w:szCs w:val="21"/>
                  </w:rPr>
                </w:rPrChange>
              </w:rPr>
            </w:pPr>
            <w:r>
              <w:rPr>
                <w:rFonts w:ascii="Times New Roman" w:hAnsi="Times New Roman"/>
                <w:spacing w:val="-12"/>
                <w:szCs w:val="21"/>
                <w:rPrChange w:id="212" w:author="许轩凯" w:date="2017-06-14T11:57:45Z">
                  <w:rPr>
                    <w:rFonts w:ascii="宋体" w:hAnsi="宋体"/>
                    <w:spacing w:val="-12"/>
                    <w:szCs w:val="21"/>
                  </w:rPr>
                </w:rPrChange>
              </w:rPr>
              <w:t>14:</w:t>
            </w:r>
            <w:r>
              <w:rPr>
                <w:rFonts w:ascii="Times New Roman" w:hAnsi="Times New Roman"/>
                <w:spacing w:val="-12"/>
                <w:szCs w:val="21"/>
                <w:rPrChange w:id="213" w:author="许轩凯" w:date="2017-06-14T11:57:45Z">
                  <w:rPr>
                    <w:rFonts w:ascii="宋体"/>
                    <w:spacing w:val="-12"/>
                    <w:szCs w:val="21"/>
                  </w:rPr>
                </w:rPrChange>
              </w:rPr>
              <w:t>0</w:t>
            </w:r>
            <w:r>
              <w:rPr>
                <w:rFonts w:ascii="Times New Roman" w:hAnsi="Times New Roman"/>
                <w:spacing w:val="-12"/>
                <w:szCs w:val="21"/>
                <w:rPrChange w:id="214" w:author="许轩凯" w:date="2017-06-14T11:57:45Z">
                  <w:rPr>
                    <w:rFonts w:ascii="宋体" w:hAnsi="宋体"/>
                    <w:spacing w:val="-12"/>
                    <w:szCs w:val="21"/>
                  </w:rPr>
                </w:rPrChange>
              </w:rPr>
              <w:t>0-15:3</w:t>
            </w:r>
            <w:r>
              <w:rPr>
                <w:rFonts w:ascii="Times New Roman" w:hAnsi="Times New Roman"/>
                <w:spacing w:val="-12"/>
                <w:szCs w:val="21"/>
                <w:rPrChange w:id="215" w:author="许轩凯" w:date="2017-06-14T11:57:45Z">
                  <w:rPr>
                    <w:rFonts w:ascii="宋体"/>
                    <w:spacing w:val="-12"/>
                    <w:szCs w:val="21"/>
                  </w:rPr>
                </w:rPrChange>
              </w:rPr>
              <w:t>0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/>
                <w:szCs w:val="21"/>
                <w:rPrChange w:id="216" w:author="许轩凯" w:date="2017-06-14T11:57:45Z">
                  <w:rPr>
                    <w:rFonts w:ascii="宋体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szCs w:val="21"/>
                <w:rPrChange w:id="217" w:author="许轩凯" w:date="2017-06-14T11:57:45Z">
                  <w:rPr>
                    <w:rFonts w:hint="eastAsia" w:ascii="宋体" w:hAnsi="宋体"/>
                    <w:szCs w:val="21"/>
                  </w:rPr>
                </w:rPrChange>
              </w:rPr>
              <w:t>【大会颁奖】</w:t>
            </w:r>
          </w:p>
          <w:p>
            <w:pPr>
              <w:spacing w:line="360" w:lineRule="exact"/>
              <w:jc w:val="left"/>
              <w:rPr>
                <w:rFonts w:ascii="Times New Roman" w:hAnsi="Times New Roman"/>
                <w:szCs w:val="21"/>
                <w:rPrChange w:id="218" w:author="许轩凯" w:date="2017-06-14T11:57:45Z">
                  <w:rPr>
                    <w:rFonts w:ascii="宋体"/>
                    <w:szCs w:val="21"/>
                  </w:rPr>
                </w:rPrChange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Cs w:val="21"/>
                <w:rPrChange w:id="219" w:author="许轩凯" w:date="2017-06-14T11:57:45Z">
                  <w:rPr>
                    <w:rFonts w:hint="eastAsia" w:ascii="宋体" w:hAnsi="宋体"/>
                    <w:color w:val="000000"/>
                    <w:kern w:val="0"/>
                    <w:szCs w:val="21"/>
                  </w:rPr>
                </w:rPrChange>
              </w:rPr>
              <w:t>地点：惠州会展中心二楼新闻发布中心</w:t>
            </w:r>
          </w:p>
        </w:tc>
      </w:tr>
    </w:tbl>
    <w:p>
      <w:pPr>
        <w:rPr>
          <w:rFonts w:ascii="Times New Roman" w:hAnsi="Times New Roman"/>
          <w:rPrChange w:id="220" w:author="许轩凯" w:date="2017-06-14T11:57:45Z">
            <w:rPr/>
          </w:rPrChange>
        </w:rPr>
      </w:pPr>
      <w:r>
        <w:rPr>
          <w:rFonts w:hint="default" w:ascii="Times New Roman" w:hAnsi="Times New Roman"/>
          <w:rPrChange w:id="221" w:author="许轩凯" w:date="2017-06-14T11:57:45Z">
            <w:rPr>
              <w:rFonts w:hint="eastAsia"/>
            </w:rPr>
          </w:rPrChange>
        </w:rPr>
        <w:t>注：科交会官网：</w:t>
      </w:r>
      <w:r>
        <w:rPr>
          <w:rFonts w:ascii="Times New Roman" w:hAnsi="Times New Roman"/>
          <w:rPrChange w:id="222" w:author="许轩凯" w:date="2017-06-14T11:57:45Z">
            <w:rPr/>
          </w:rPrChange>
        </w:rPr>
        <w:t>www.chinakjh.com</w:t>
      </w:r>
      <w:r>
        <w:rPr>
          <w:rFonts w:ascii="Times New Roman" w:hAnsi="Times New Roman"/>
          <w:rPrChange w:id="223" w:author="许轩凯" w:date="2017-06-14T11:57:45Z">
            <w:rPr/>
          </w:rPrChange>
        </w:rPr>
        <w:tab/>
      </w:r>
    </w:p>
    <w:sectPr>
      <w:pgSz w:w="11906" w:h="16838"/>
      <w:pgMar w:top="1134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7359FB"/>
    <w:rsid w:val="000001EA"/>
    <w:rsid w:val="00000A0B"/>
    <w:rsid w:val="00001D17"/>
    <w:rsid w:val="00002072"/>
    <w:rsid w:val="0000229C"/>
    <w:rsid w:val="0000233E"/>
    <w:rsid w:val="00002377"/>
    <w:rsid w:val="00002A79"/>
    <w:rsid w:val="00003D4A"/>
    <w:rsid w:val="0000447B"/>
    <w:rsid w:val="000049A0"/>
    <w:rsid w:val="00005F60"/>
    <w:rsid w:val="000062F6"/>
    <w:rsid w:val="00006C5F"/>
    <w:rsid w:val="00006DB1"/>
    <w:rsid w:val="00007B36"/>
    <w:rsid w:val="0001082B"/>
    <w:rsid w:val="00010B1B"/>
    <w:rsid w:val="0001294D"/>
    <w:rsid w:val="00012F41"/>
    <w:rsid w:val="00013FAB"/>
    <w:rsid w:val="00015686"/>
    <w:rsid w:val="000156CF"/>
    <w:rsid w:val="000159CF"/>
    <w:rsid w:val="00015E6E"/>
    <w:rsid w:val="00015FB4"/>
    <w:rsid w:val="000168DF"/>
    <w:rsid w:val="000170B7"/>
    <w:rsid w:val="00020DC2"/>
    <w:rsid w:val="00021500"/>
    <w:rsid w:val="000219E2"/>
    <w:rsid w:val="00021CF0"/>
    <w:rsid w:val="00021E4E"/>
    <w:rsid w:val="00022C2B"/>
    <w:rsid w:val="00024C21"/>
    <w:rsid w:val="00024C31"/>
    <w:rsid w:val="00024DE8"/>
    <w:rsid w:val="00025BCA"/>
    <w:rsid w:val="00026379"/>
    <w:rsid w:val="0002660E"/>
    <w:rsid w:val="00026938"/>
    <w:rsid w:val="00026D64"/>
    <w:rsid w:val="00027BC5"/>
    <w:rsid w:val="00027FB7"/>
    <w:rsid w:val="00030318"/>
    <w:rsid w:val="000316A7"/>
    <w:rsid w:val="00032E18"/>
    <w:rsid w:val="000332CD"/>
    <w:rsid w:val="0003379A"/>
    <w:rsid w:val="00034052"/>
    <w:rsid w:val="00035D2D"/>
    <w:rsid w:val="00036401"/>
    <w:rsid w:val="0004064D"/>
    <w:rsid w:val="00041848"/>
    <w:rsid w:val="00041C7C"/>
    <w:rsid w:val="00041CBA"/>
    <w:rsid w:val="00042110"/>
    <w:rsid w:val="000425C2"/>
    <w:rsid w:val="0004321B"/>
    <w:rsid w:val="0004381C"/>
    <w:rsid w:val="00043A6A"/>
    <w:rsid w:val="0004413D"/>
    <w:rsid w:val="00044715"/>
    <w:rsid w:val="00046C3F"/>
    <w:rsid w:val="00050A39"/>
    <w:rsid w:val="00050CA7"/>
    <w:rsid w:val="00050E6A"/>
    <w:rsid w:val="000516E2"/>
    <w:rsid w:val="00051CB8"/>
    <w:rsid w:val="000521C9"/>
    <w:rsid w:val="00052F67"/>
    <w:rsid w:val="00052FCA"/>
    <w:rsid w:val="00054374"/>
    <w:rsid w:val="000544B2"/>
    <w:rsid w:val="00054EF3"/>
    <w:rsid w:val="00055E60"/>
    <w:rsid w:val="000568B1"/>
    <w:rsid w:val="000571DE"/>
    <w:rsid w:val="000577DB"/>
    <w:rsid w:val="000579C1"/>
    <w:rsid w:val="000612B9"/>
    <w:rsid w:val="00062145"/>
    <w:rsid w:val="00064449"/>
    <w:rsid w:val="00064510"/>
    <w:rsid w:val="00064784"/>
    <w:rsid w:val="00065777"/>
    <w:rsid w:val="0006766A"/>
    <w:rsid w:val="000679F2"/>
    <w:rsid w:val="0007000E"/>
    <w:rsid w:val="00073C47"/>
    <w:rsid w:val="00074149"/>
    <w:rsid w:val="000745EC"/>
    <w:rsid w:val="00074C2D"/>
    <w:rsid w:val="000753B9"/>
    <w:rsid w:val="000755AD"/>
    <w:rsid w:val="00077328"/>
    <w:rsid w:val="00077382"/>
    <w:rsid w:val="00080423"/>
    <w:rsid w:val="00080D4F"/>
    <w:rsid w:val="00081146"/>
    <w:rsid w:val="0008164B"/>
    <w:rsid w:val="000824F0"/>
    <w:rsid w:val="000828A0"/>
    <w:rsid w:val="0008327B"/>
    <w:rsid w:val="00083C10"/>
    <w:rsid w:val="00084B24"/>
    <w:rsid w:val="00085657"/>
    <w:rsid w:val="00085BF6"/>
    <w:rsid w:val="0008607E"/>
    <w:rsid w:val="00086645"/>
    <w:rsid w:val="00086662"/>
    <w:rsid w:val="00087C46"/>
    <w:rsid w:val="00091138"/>
    <w:rsid w:val="00092EB8"/>
    <w:rsid w:val="000933AC"/>
    <w:rsid w:val="00093832"/>
    <w:rsid w:val="00094C92"/>
    <w:rsid w:val="00094CD2"/>
    <w:rsid w:val="00095C62"/>
    <w:rsid w:val="000963A7"/>
    <w:rsid w:val="0009752F"/>
    <w:rsid w:val="000A017B"/>
    <w:rsid w:val="000A0236"/>
    <w:rsid w:val="000A05D2"/>
    <w:rsid w:val="000A13DC"/>
    <w:rsid w:val="000A24C2"/>
    <w:rsid w:val="000A2635"/>
    <w:rsid w:val="000A3EAB"/>
    <w:rsid w:val="000A3F3D"/>
    <w:rsid w:val="000A4168"/>
    <w:rsid w:val="000A42F2"/>
    <w:rsid w:val="000A4807"/>
    <w:rsid w:val="000A528F"/>
    <w:rsid w:val="000A6515"/>
    <w:rsid w:val="000A672C"/>
    <w:rsid w:val="000B0510"/>
    <w:rsid w:val="000B096A"/>
    <w:rsid w:val="000B102C"/>
    <w:rsid w:val="000B29BE"/>
    <w:rsid w:val="000B32D4"/>
    <w:rsid w:val="000B3E89"/>
    <w:rsid w:val="000B48A9"/>
    <w:rsid w:val="000B4F13"/>
    <w:rsid w:val="000B5B52"/>
    <w:rsid w:val="000B5E46"/>
    <w:rsid w:val="000B60B8"/>
    <w:rsid w:val="000B6226"/>
    <w:rsid w:val="000B65D7"/>
    <w:rsid w:val="000B6969"/>
    <w:rsid w:val="000B7676"/>
    <w:rsid w:val="000B7831"/>
    <w:rsid w:val="000B7A96"/>
    <w:rsid w:val="000C091E"/>
    <w:rsid w:val="000C2599"/>
    <w:rsid w:val="000C3A0C"/>
    <w:rsid w:val="000C3C17"/>
    <w:rsid w:val="000C4805"/>
    <w:rsid w:val="000C482E"/>
    <w:rsid w:val="000C4D05"/>
    <w:rsid w:val="000C66CB"/>
    <w:rsid w:val="000C6DE0"/>
    <w:rsid w:val="000C71EE"/>
    <w:rsid w:val="000C7D11"/>
    <w:rsid w:val="000D12FF"/>
    <w:rsid w:val="000D1336"/>
    <w:rsid w:val="000D1965"/>
    <w:rsid w:val="000D1B39"/>
    <w:rsid w:val="000D1B9C"/>
    <w:rsid w:val="000D2B0F"/>
    <w:rsid w:val="000D2C47"/>
    <w:rsid w:val="000D32C1"/>
    <w:rsid w:val="000D36DC"/>
    <w:rsid w:val="000D3B15"/>
    <w:rsid w:val="000D5876"/>
    <w:rsid w:val="000D7756"/>
    <w:rsid w:val="000D77A4"/>
    <w:rsid w:val="000E0407"/>
    <w:rsid w:val="000E0475"/>
    <w:rsid w:val="000E071C"/>
    <w:rsid w:val="000E0E0A"/>
    <w:rsid w:val="000E17EA"/>
    <w:rsid w:val="000E224C"/>
    <w:rsid w:val="000E255A"/>
    <w:rsid w:val="000E3B87"/>
    <w:rsid w:val="000E4674"/>
    <w:rsid w:val="000E5851"/>
    <w:rsid w:val="000E5A12"/>
    <w:rsid w:val="000E5D7D"/>
    <w:rsid w:val="000E6D13"/>
    <w:rsid w:val="000E70C1"/>
    <w:rsid w:val="000F10DD"/>
    <w:rsid w:val="000F13E0"/>
    <w:rsid w:val="000F1F6C"/>
    <w:rsid w:val="000F204D"/>
    <w:rsid w:val="000F23D8"/>
    <w:rsid w:val="000F24DD"/>
    <w:rsid w:val="000F33A9"/>
    <w:rsid w:val="000F4DB9"/>
    <w:rsid w:val="000F56D8"/>
    <w:rsid w:val="000F59D4"/>
    <w:rsid w:val="000F6167"/>
    <w:rsid w:val="000F626F"/>
    <w:rsid w:val="000F6952"/>
    <w:rsid w:val="000F6CB5"/>
    <w:rsid w:val="000F7BDC"/>
    <w:rsid w:val="0010047F"/>
    <w:rsid w:val="0010074E"/>
    <w:rsid w:val="001007EE"/>
    <w:rsid w:val="00100940"/>
    <w:rsid w:val="0010100A"/>
    <w:rsid w:val="0010117F"/>
    <w:rsid w:val="00101645"/>
    <w:rsid w:val="001025BE"/>
    <w:rsid w:val="00103F8C"/>
    <w:rsid w:val="00104F48"/>
    <w:rsid w:val="00105128"/>
    <w:rsid w:val="00105759"/>
    <w:rsid w:val="00106719"/>
    <w:rsid w:val="00106E09"/>
    <w:rsid w:val="001106DF"/>
    <w:rsid w:val="001109B5"/>
    <w:rsid w:val="00110F03"/>
    <w:rsid w:val="00111535"/>
    <w:rsid w:val="00111539"/>
    <w:rsid w:val="0011174B"/>
    <w:rsid w:val="00111992"/>
    <w:rsid w:val="001121F6"/>
    <w:rsid w:val="00112810"/>
    <w:rsid w:val="00112837"/>
    <w:rsid w:val="00113661"/>
    <w:rsid w:val="00113B04"/>
    <w:rsid w:val="00114192"/>
    <w:rsid w:val="00114D1F"/>
    <w:rsid w:val="00116224"/>
    <w:rsid w:val="0011676A"/>
    <w:rsid w:val="00116EB0"/>
    <w:rsid w:val="001200FA"/>
    <w:rsid w:val="0012014B"/>
    <w:rsid w:val="001204D7"/>
    <w:rsid w:val="00120DCC"/>
    <w:rsid w:val="0012166F"/>
    <w:rsid w:val="00121AD6"/>
    <w:rsid w:val="00122290"/>
    <w:rsid w:val="001227BD"/>
    <w:rsid w:val="00122B79"/>
    <w:rsid w:val="00122CE1"/>
    <w:rsid w:val="001233BE"/>
    <w:rsid w:val="0012415C"/>
    <w:rsid w:val="00124BD3"/>
    <w:rsid w:val="0012516A"/>
    <w:rsid w:val="00125A1C"/>
    <w:rsid w:val="00125F23"/>
    <w:rsid w:val="0012756D"/>
    <w:rsid w:val="00127E92"/>
    <w:rsid w:val="001303A7"/>
    <w:rsid w:val="00130618"/>
    <w:rsid w:val="00131D38"/>
    <w:rsid w:val="00132288"/>
    <w:rsid w:val="00132603"/>
    <w:rsid w:val="00132989"/>
    <w:rsid w:val="00132EBF"/>
    <w:rsid w:val="0013305D"/>
    <w:rsid w:val="00134811"/>
    <w:rsid w:val="001360A6"/>
    <w:rsid w:val="001363E3"/>
    <w:rsid w:val="001364AE"/>
    <w:rsid w:val="0013658C"/>
    <w:rsid w:val="00136B3B"/>
    <w:rsid w:val="00140692"/>
    <w:rsid w:val="00140C68"/>
    <w:rsid w:val="00142872"/>
    <w:rsid w:val="0014302A"/>
    <w:rsid w:val="0014325F"/>
    <w:rsid w:val="00143705"/>
    <w:rsid w:val="00143BA8"/>
    <w:rsid w:val="001441E7"/>
    <w:rsid w:val="00145088"/>
    <w:rsid w:val="00145A7B"/>
    <w:rsid w:val="00145BAC"/>
    <w:rsid w:val="00146577"/>
    <w:rsid w:val="00146C5F"/>
    <w:rsid w:val="00147EA4"/>
    <w:rsid w:val="00150134"/>
    <w:rsid w:val="001504AA"/>
    <w:rsid w:val="00150FB8"/>
    <w:rsid w:val="0015212E"/>
    <w:rsid w:val="001523C2"/>
    <w:rsid w:val="00152A92"/>
    <w:rsid w:val="00152DEF"/>
    <w:rsid w:val="00153044"/>
    <w:rsid w:val="0015401E"/>
    <w:rsid w:val="00155F17"/>
    <w:rsid w:val="00156160"/>
    <w:rsid w:val="001566D1"/>
    <w:rsid w:val="00156CDD"/>
    <w:rsid w:val="00157772"/>
    <w:rsid w:val="0015777D"/>
    <w:rsid w:val="00157862"/>
    <w:rsid w:val="00160B61"/>
    <w:rsid w:val="00160BAB"/>
    <w:rsid w:val="0016102C"/>
    <w:rsid w:val="001617AD"/>
    <w:rsid w:val="00161D6B"/>
    <w:rsid w:val="001640D2"/>
    <w:rsid w:val="00164859"/>
    <w:rsid w:val="00165B85"/>
    <w:rsid w:val="00165DEE"/>
    <w:rsid w:val="00166310"/>
    <w:rsid w:val="001667E3"/>
    <w:rsid w:val="00166C98"/>
    <w:rsid w:val="00167320"/>
    <w:rsid w:val="001674F0"/>
    <w:rsid w:val="00167C0E"/>
    <w:rsid w:val="00170724"/>
    <w:rsid w:val="00170E67"/>
    <w:rsid w:val="00172CC8"/>
    <w:rsid w:val="00172D7E"/>
    <w:rsid w:val="00173A2D"/>
    <w:rsid w:val="00174849"/>
    <w:rsid w:val="001749ED"/>
    <w:rsid w:val="001755E6"/>
    <w:rsid w:val="001758F2"/>
    <w:rsid w:val="0017674C"/>
    <w:rsid w:val="001807E4"/>
    <w:rsid w:val="00181F70"/>
    <w:rsid w:val="00182162"/>
    <w:rsid w:val="001842CA"/>
    <w:rsid w:val="001858C9"/>
    <w:rsid w:val="00185A34"/>
    <w:rsid w:val="001868D4"/>
    <w:rsid w:val="00187140"/>
    <w:rsid w:val="0018728E"/>
    <w:rsid w:val="001873BC"/>
    <w:rsid w:val="00190965"/>
    <w:rsid w:val="00192F84"/>
    <w:rsid w:val="00194647"/>
    <w:rsid w:val="00194821"/>
    <w:rsid w:val="00194A7F"/>
    <w:rsid w:val="0019537B"/>
    <w:rsid w:val="00195CDD"/>
    <w:rsid w:val="00196229"/>
    <w:rsid w:val="001966C2"/>
    <w:rsid w:val="00196F8C"/>
    <w:rsid w:val="00197C38"/>
    <w:rsid w:val="001A1EA2"/>
    <w:rsid w:val="001A50C9"/>
    <w:rsid w:val="001A58B8"/>
    <w:rsid w:val="001A5F29"/>
    <w:rsid w:val="001A63AA"/>
    <w:rsid w:val="001A7368"/>
    <w:rsid w:val="001A7427"/>
    <w:rsid w:val="001B01F7"/>
    <w:rsid w:val="001B087E"/>
    <w:rsid w:val="001B08FF"/>
    <w:rsid w:val="001B09B7"/>
    <w:rsid w:val="001B15A9"/>
    <w:rsid w:val="001B17CC"/>
    <w:rsid w:val="001B202C"/>
    <w:rsid w:val="001B21FA"/>
    <w:rsid w:val="001B27F5"/>
    <w:rsid w:val="001B2B4C"/>
    <w:rsid w:val="001B31F9"/>
    <w:rsid w:val="001B32C2"/>
    <w:rsid w:val="001B3CEA"/>
    <w:rsid w:val="001B4770"/>
    <w:rsid w:val="001B5101"/>
    <w:rsid w:val="001B541C"/>
    <w:rsid w:val="001B62DC"/>
    <w:rsid w:val="001B688B"/>
    <w:rsid w:val="001B6B8C"/>
    <w:rsid w:val="001B6DD7"/>
    <w:rsid w:val="001B6E02"/>
    <w:rsid w:val="001C113D"/>
    <w:rsid w:val="001C2A81"/>
    <w:rsid w:val="001C2D22"/>
    <w:rsid w:val="001C2FA3"/>
    <w:rsid w:val="001C4421"/>
    <w:rsid w:val="001C6DCD"/>
    <w:rsid w:val="001C7221"/>
    <w:rsid w:val="001C765C"/>
    <w:rsid w:val="001C796D"/>
    <w:rsid w:val="001C7AAC"/>
    <w:rsid w:val="001D0182"/>
    <w:rsid w:val="001D05CA"/>
    <w:rsid w:val="001D07FC"/>
    <w:rsid w:val="001D12FB"/>
    <w:rsid w:val="001D322C"/>
    <w:rsid w:val="001D3321"/>
    <w:rsid w:val="001D3696"/>
    <w:rsid w:val="001D46BB"/>
    <w:rsid w:val="001D61B0"/>
    <w:rsid w:val="001D66E7"/>
    <w:rsid w:val="001D68B4"/>
    <w:rsid w:val="001D6BC5"/>
    <w:rsid w:val="001D6D05"/>
    <w:rsid w:val="001D73FA"/>
    <w:rsid w:val="001D7F2B"/>
    <w:rsid w:val="001E0362"/>
    <w:rsid w:val="001E0837"/>
    <w:rsid w:val="001E0D95"/>
    <w:rsid w:val="001E0E31"/>
    <w:rsid w:val="001E139B"/>
    <w:rsid w:val="001E28C2"/>
    <w:rsid w:val="001E3A64"/>
    <w:rsid w:val="001E41DE"/>
    <w:rsid w:val="001E5CB0"/>
    <w:rsid w:val="001E67D4"/>
    <w:rsid w:val="001E6994"/>
    <w:rsid w:val="001E6AC2"/>
    <w:rsid w:val="001F195B"/>
    <w:rsid w:val="001F231D"/>
    <w:rsid w:val="001F3298"/>
    <w:rsid w:val="001F33F0"/>
    <w:rsid w:val="001F47B0"/>
    <w:rsid w:val="001F4B90"/>
    <w:rsid w:val="001F50A4"/>
    <w:rsid w:val="001F518B"/>
    <w:rsid w:val="001F528D"/>
    <w:rsid w:val="001F5F7C"/>
    <w:rsid w:val="001F6D58"/>
    <w:rsid w:val="001F6E4C"/>
    <w:rsid w:val="001F7044"/>
    <w:rsid w:val="0020014A"/>
    <w:rsid w:val="00200607"/>
    <w:rsid w:val="00201408"/>
    <w:rsid w:val="00201AA8"/>
    <w:rsid w:val="00201D7D"/>
    <w:rsid w:val="00201F85"/>
    <w:rsid w:val="00203819"/>
    <w:rsid w:val="00203AF4"/>
    <w:rsid w:val="00203D29"/>
    <w:rsid w:val="002054EA"/>
    <w:rsid w:val="00205916"/>
    <w:rsid w:val="00205969"/>
    <w:rsid w:val="00206136"/>
    <w:rsid w:val="00206C85"/>
    <w:rsid w:val="00207D19"/>
    <w:rsid w:val="00210AA9"/>
    <w:rsid w:val="0021114F"/>
    <w:rsid w:val="00211266"/>
    <w:rsid w:val="00214A25"/>
    <w:rsid w:val="00214E56"/>
    <w:rsid w:val="0022046C"/>
    <w:rsid w:val="002209BA"/>
    <w:rsid w:val="00221579"/>
    <w:rsid w:val="00221ECF"/>
    <w:rsid w:val="0022310D"/>
    <w:rsid w:val="002237EA"/>
    <w:rsid w:val="00223D92"/>
    <w:rsid w:val="002251C3"/>
    <w:rsid w:val="002264B4"/>
    <w:rsid w:val="002300CD"/>
    <w:rsid w:val="0023037F"/>
    <w:rsid w:val="002304D1"/>
    <w:rsid w:val="00231686"/>
    <w:rsid w:val="00233644"/>
    <w:rsid w:val="00233AB0"/>
    <w:rsid w:val="00233AC1"/>
    <w:rsid w:val="00233FF0"/>
    <w:rsid w:val="002347AA"/>
    <w:rsid w:val="0023491C"/>
    <w:rsid w:val="00235A49"/>
    <w:rsid w:val="0023618C"/>
    <w:rsid w:val="0023722A"/>
    <w:rsid w:val="002375BA"/>
    <w:rsid w:val="00237C18"/>
    <w:rsid w:val="00240C9A"/>
    <w:rsid w:val="00240EE9"/>
    <w:rsid w:val="0024100F"/>
    <w:rsid w:val="00241D22"/>
    <w:rsid w:val="00242A9D"/>
    <w:rsid w:val="00242D34"/>
    <w:rsid w:val="002435E3"/>
    <w:rsid w:val="00243A22"/>
    <w:rsid w:val="00244A1B"/>
    <w:rsid w:val="00245083"/>
    <w:rsid w:val="002450D3"/>
    <w:rsid w:val="002457E5"/>
    <w:rsid w:val="00245FF7"/>
    <w:rsid w:val="00246444"/>
    <w:rsid w:val="00247320"/>
    <w:rsid w:val="00251BF6"/>
    <w:rsid w:val="00252180"/>
    <w:rsid w:val="00252555"/>
    <w:rsid w:val="00252C91"/>
    <w:rsid w:val="00252DCB"/>
    <w:rsid w:val="002530DA"/>
    <w:rsid w:val="00253599"/>
    <w:rsid w:val="00253889"/>
    <w:rsid w:val="00255238"/>
    <w:rsid w:val="00255683"/>
    <w:rsid w:val="00255A9E"/>
    <w:rsid w:val="0025642D"/>
    <w:rsid w:val="002565BC"/>
    <w:rsid w:val="002575FD"/>
    <w:rsid w:val="00257629"/>
    <w:rsid w:val="00260848"/>
    <w:rsid w:val="00260FCF"/>
    <w:rsid w:val="00261813"/>
    <w:rsid w:val="00261DBD"/>
    <w:rsid w:val="00261F47"/>
    <w:rsid w:val="0026330E"/>
    <w:rsid w:val="00263B28"/>
    <w:rsid w:val="00264A23"/>
    <w:rsid w:val="00265096"/>
    <w:rsid w:val="002657CF"/>
    <w:rsid w:val="002663EF"/>
    <w:rsid w:val="00266475"/>
    <w:rsid w:val="002665DF"/>
    <w:rsid w:val="00266A51"/>
    <w:rsid w:val="00267F8C"/>
    <w:rsid w:val="002707B9"/>
    <w:rsid w:val="00270AC3"/>
    <w:rsid w:val="00270C18"/>
    <w:rsid w:val="00271109"/>
    <w:rsid w:val="00271D18"/>
    <w:rsid w:val="00274CDB"/>
    <w:rsid w:val="00274CFC"/>
    <w:rsid w:val="00275418"/>
    <w:rsid w:val="002756AA"/>
    <w:rsid w:val="002759AF"/>
    <w:rsid w:val="00275E4F"/>
    <w:rsid w:val="0027672C"/>
    <w:rsid w:val="0027780C"/>
    <w:rsid w:val="00277A3D"/>
    <w:rsid w:val="00280E70"/>
    <w:rsid w:val="002816D9"/>
    <w:rsid w:val="002822E1"/>
    <w:rsid w:val="00283F7B"/>
    <w:rsid w:val="00283F97"/>
    <w:rsid w:val="0028454E"/>
    <w:rsid w:val="00285AD2"/>
    <w:rsid w:val="00287543"/>
    <w:rsid w:val="00287D45"/>
    <w:rsid w:val="0029036F"/>
    <w:rsid w:val="002909B0"/>
    <w:rsid w:val="00291BD2"/>
    <w:rsid w:val="002928DF"/>
    <w:rsid w:val="00293387"/>
    <w:rsid w:val="00293F42"/>
    <w:rsid w:val="002940F3"/>
    <w:rsid w:val="00295FB5"/>
    <w:rsid w:val="002965A7"/>
    <w:rsid w:val="002A01F6"/>
    <w:rsid w:val="002A1398"/>
    <w:rsid w:val="002A179A"/>
    <w:rsid w:val="002A1898"/>
    <w:rsid w:val="002A2A41"/>
    <w:rsid w:val="002A3319"/>
    <w:rsid w:val="002A4D36"/>
    <w:rsid w:val="002A5809"/>
    <w:rsid w:val="002A6548"/>
    <w:rsid w:val="002A6746"/>
    <w:rsid w:val="002A6A05"/>
    <w:rsid w:val="002B0923"/>
    <w:rsid w:val="002B105E"/>
    <w:rsid w:val="002B1F75"/>
    <w:rsid w:val="002B2242"/>
    <w:rsid w:val="002B25C4"/>
    <w:rsid w:val="002B2A87"/>
    <w:rsid w:val="002B2E68"/>
    <w:rsid w:val="002B4E1C"/>
    <w:rsid w:val="002B50B6"/>
    <w:rsid w:val="002B56F0"/>
    <w:rsid w:val="002B5A23"/>
    <w:rsid w:val="002B5F64"/>
    <w:rsid w:val="002B654C"/>
    <w:rsid w:val="002B6830"/>
    <w:rsid w:val="002B6A6C"/>
    <w:rsid w:val="002B73E0"/>
    <w:rsid w:val="002B7BAC"/>
    <w:rsid w:val="002B7C22"/>
    <w:rsid w:val="002B7C53"/>
    <w:rsid w:val="002B7FD2"/>
    <w:rsid w:val="002C04D0"/>
    <w:rsid w:val="002C059D"/>
    <w:rsid w:val="002C0B84"/>
    <w:rsid w:val="002C10B1"/>
    <w:rsid w:val="002C115E"/>
    <w:rsid w:val="002C14FC"/>
    <w:rsid w:val="002C3553"/>
    <w:rsid w:val="002C3642"/>
    <w:rsid w:val="002C462F"/>
    <w:rsid w:val="002C4751"/>
    <w:rsid w:val="002C69F2"/>
    <w:rsid w:val="002C7995"/>
    <w:rsid w:val="002D1414"/>
    <w:rsid w:val="002D1EF8"/>
    <w:rsid w:val="002D2734"/>
    <w:rsid w:val="002D335D"/>
    <w:rsid w:val="002D3F59"/>
    <w:rsid w:val="002D45CA"/>
    <w:rsid w:val="002D46EF"/>
    <w:rsid w:val="002D4A7A"/>
    <w:rsid w:val="002D5159"/>
    <w:rsid w:val="002D6302"/>
    <w:rsid w:val="002D6401"/>
    <w:rsid w:val="002D6AF6"/>
    <w:rsid w:val="002D7747"/>
    <w:rsid w:val="002D7859"/>
    <w:rsid w:val="002D7EB8"/>
    <w:rsid w:val="002E05AD"/>
    <w:rsid w:val="002E0860"/>
    <w:rsid w:val="002E35C4"/>
    <w:rsid w:val="002E36DA"/>
    <w:rsid w:val="002E3E93"/>
    <w:rsid w:val="002E57A0"/>
    <w:rsid w:val="002E66F4"/>
    <w:rsid w:val="002E6F11"/>
    <w:rsid w:val="002E7BFA"/>
    <w:rsid w:val="002F0228"/>
    <w:rsid w:val="002F075A"/>
    <w:rsid w:val="002F1883"/>
    <w:rsid w:val="002F1A12"/>
    <w:rsid w:val="002F1A30"/>
    <w:rsid w:val="002F3B0C"/>
    <w:rsid w:val="002F4F5C"/>
    <w:rsid w:val="002F4FB3"/>
    <w:rsid w:val="002F5CA7"/>
    <w:rsid w:val="00300E5C"/>
    <w:rsid w:val="00300F11"/>
    <w:rsid w:val="003012D0"/>
    <w:rsid w:val="00301B26"/>
    <w:rsid w:val="003029D4"/>
    <w:rsid w:val="00303077"/>
    <w:rsid w:val="003030B1"/>
    <w:rsid w:val="00303B10"/>
    <w:rsid w:val="00304B4B"/>
    <w:rsid w:val="003051F1"/>
    <w:rsid w:val="00305322"/>
    <w:rsid w:val="00305D03"/>
    <w:rsid w:val="00305FD3"/>
    <w:rsid w:val="003074C5"/>
    <w:rsid w:val="00307D88"/>
    <w:rsid w:val="003106BD"/>
    <w:rsid w:val="0031079D"/>
    <w:rsid w:val="003109B5"/>
    <w:rsid w:val="00310EE7"/>
    <w:rsid w:val="00311918"/>
    <w:rsid w:val="003119ED"/>
    <w:rsid w:val="00311BD5"/>
    <w:rsid w:val="00311FDC"/>
    <w:rsid w:val="0031311E"/>
    <w:rsid w:val="00313202"/>
    <w:rsid w:val="00313A22"/>
    <w:rsid w:val="00313AD0"/>
    <w:rsid w:val="00313ED7"/>
    <w:rsid w:val="00313F01"/>
    <w:rsid w:val="0031508A"/>
    <w:rsid w:val="00315100"/>
    <w:rsid w:val="003157FA"/>
    <w:rsid w:val="00315D2B"/>
    <w:rsid w:val="00315FA7"/>
    <w:rsid w:val="003167CE"/>
    <w:rsid w:val="0031700E"/>
    <w:rsid w:val="003172FD"/>
    <w:rsid w:val="00321B7E"/>
    <w:rsid w:val="00321F9A"/>
    <w:rsid w:val="00322352"/>
    <w:rsid w:val="00322603"/>
    <w:rsid w:val="00323880"/>
    <w:rsid w:val="00324AF0"/>
    <w:rsid w:val="0033199D"/>
    <w:rsid w:val="003323CC"/>
    <w:rsid w:val="0033251F"/>
    <w:rsid w:val="00332812"/>
    <w:rsid w:val="003336E9"/>
    <w:rsid w:val="0033397C"/>
    <w:rsid w:val="00333B13"/>
    <w:rsid w:val="00334316"/>
    <w:rsid w:val="003346AB"/>
    <w:rsid w:val="00334B3F"/>
    <w:rsid w:val="00335937"/>
    <w:rsid w:val="003370A2"/>
    <w:rsid w:val="003370F6"/>
    <w:rsid w:val="00340198"/>
    <w:rsid w:val="00340529"/>
    <w:rsid w:val="00340C3E"/>
    <w:rsid w:val="00341064"/>
    <w:rsid w:val="00342DD9"/>
    <w:rsid w:val="00342F89"/>
    <w:rsid w:val="0034308D"/>
    <w:rsid w:val="00343557"/>
    <w:rsid w:val="00343C89"/>
    <w:rsid w:val="00344B8E"/>
    <w:rsid w:val="00344F42"/>
    <w:rsid w:val="00345B2E"/>
    <w:rsid w:val="003461C1"/>
    <w:rsid w:val="00347135"/>
    <w:rsid w:val="003472A7"/>
    <w:rsid w:val="00347EE6"/>
    <w:rsid w:val="00350947"/>
    <w:rsid w:val="00351466"/>
    <w:rsid w:val="003515B6"/>
    <w:rsid w:val="00354EFB"/>
    <w:rsid w:val="003550C3"/>
    <w:rsid w:val="00355CE8"/>
    <w:rsid w:val="00355F83"/>
    <w:rsid w:val="0035613F"/>
    <w:rsid w:val="00357423"/>
    <w:rsid w:val="00357C4B"/>
    <w:rsid w:val="003605C4"/>
    <w:rsid w:val="00360863"/>
    <w:rsid w:val="00361C79"/>
    <w:rsid w:val="00362211"/>
    <w:rsid w:val="003635B1"/>
    <w:rsid w:val="00363832"/>
    <w:rsid w:val="00363918"/>
    <w:rsid w:val="00364C73"/>
    <w:rsid w:val="0036500A"/>
    <w:rsid w:val="00365488"/>
    <w:rsid w:val="0036551A"/>
    <w:rsid w:val="003665C0"/>
    <w:rsid w:val="00366813"/>
    <w:rsid w:val="00366EF2"/>
    <w:rsid w:val="00367F58"/>
    <w:rsid w:val="0037079D"/>
    <w:rsid w:val="003707BE"/>
    <w:rsid w:val="00371B0D"/>
    <w:rsid w:val="00373186"/>
    <w:rsid w:val="00373C46"/>
    <w:rsid w:val="00374A53"/>
    <w:rsid w:val="00374F08"/>
    <w:rsid w:val="003769CB"/>
    <w:rsid w:val="003773B6"/>
    <w:rsid w:val="003776F7"/>
    <w:rsid w:val="00377EC6"/>
    <w:rsid w:val="00380152"/>
    <w:rsid w:val="00380F10"/>
    <w:rsid w:val="003829B1"/>
    <w:rsid w:val="00382AFB"/>
    <w:rsid w:val="00382B10"/>
    <w:rsid w:val="00382FEF"/>
    <w:rsid w:val="00383F75"/>
    <w:rsid w:val="00384027"/>
    <w:rsid w:val="00384390"/>
    <w:rsid w:val="0038441B"/>
    <w:rsid w:val="00384DDA"/>
    <w:rsid w:val="003852CE"/>
    <w:rsid w:val="003867D6"/>
    <w:rsid w:val="0038694F"/>
    <w:rsid w:val="00386D0F"/>
    <w:rsid w:val="00387266"/>
    <w:rsid w:val="00387FAE"/>
    <w:rsid w:val="00390DA9"/>
    <w:rsid w:val="003911BC"/>
    <w:rsid w:val="00392B7B"/>
    <w:rsid w:val="003940DB"/>
    <w:rsid w:val="00394A2C"/>
    <w:rsid w:val="00396B8E"/>
    <w:rsid w:val="00396E40"/>
    <w:rsid w:val="0039737F"/>
    <w:rsid w:val="00397D36"/>
    <w:rsid w:val="00397DBB"/>
    <w:rsid w:val="003A06F7"/>
    <w:rsid w:val="003A0FCF"/>
    <w:rsid w:val="003A20CD"/>
    <w:rsid w:val="003A35B5"/>
    <w:rsid w:val="003A53BD"/>
    <w:rsid w:val="003A5F98"/>
    <w:rsid w:val="003A6819"/>
    <w:rsid w:val="003A7AC9"/>
    <w:rsid w:val="003B00F5"/>
    <w:rsid w:val="003B0849"/>
    <w:rsid w:val="003B11BF"/>
    <w:rsid w:val="003B28BA"/>
    <w:rsid w:val="003B3D72"/>
    <w:rsid w:val="003B66CE"/>
    <w:rsid w:val="003B721B"/>
    <w:rsid w:val="003B7779"/>
    <w:rsid w:val="003B7840"/>
    <w:rsid w:val="003B7D54"/>
    <w:rsid w:val="003C22B9"/>
    <w:rsid w:val="003C2BC1"/>
    <w:rsid w:val="003C50B1"/>
    <w:rsid w:val="003C516A"/>
    <w:rsid w:val="003C53EF"/>
    <w:rsid w:val="003C54EA"/>
    <w:rsid w:val="003C61DC"/>
    <w:rsid w:val="003D0B60"/>
    <w:rsid w:val="003D1F50"/>
    <w:rsid w:val="003D23F6"/>
    <w:rsid w:val="003D29A0"/>
    <w:rsid w:val="003D35D0"/>
    <w:rsid w:val="003D4953"/>
    <w:rsid w:val="003D7ADB"/>
    <w:rsid w:val="003E0240"/>
    <w:rsid w:val="003E0E03"/>
    <w:rsid w:val="003E1C68"/>
    <w:rsid w:val="003E38F0"/>
    <w:rsid w:val="003E494B"/>
    <w:rsid w:val="003E5347"/>
    <w:rsid w:val="003E57C8"/>
    <w:rsid w:val="003E57CB"/>
    <w:rsid w:val="003E585B"/>
    <w:rsid w:val="003E589D"/>
    <w:rsid w:val="003E64FA"/>
    <w:rsid w:val="003E7098"/>
    <w:rsid w:val="003E7E7D"/>
    <w:rsid w:val="003F19F6"/>
    <w:rsid w:val="003F1F4A"/>
    <w:rsid w:val="003F1FDC"/>
    <w:rsid w:val="003F2518"/>
    <w:rsid w:val="003F2C7A"/>
    <w:rsid w:val="003F3E40"/>
    <w:rsid w:val="003F4014"/>
    <w:rsid w:val="003F428D"/>
    <w:rsid w:val="003F4395"/>
    <w:rsid w:val="003F47A9"/>
    <w:rsid w:val="003F47D3"/>
    <w:rsid w:val="003F4D2A"/>
    <w:rsid w:val="003F4D9E"/>
    <w:rsid w:val="003F7377"/>
    <w:rsid w:val="003F7DF4"/>
    <w:rsid w:val="00400693"/>
    <w:rsid w:val="0040132D"/>
    <w:rsid w:val="00401AA7"/>
    <w:rsid w:val="00402140"/>
    <w:rsid w:val="004023EA"/>
    <w:rsid w:val="00402F4B"/>
    <w:rsid w:val="004032E2"/>
    <w:rsid w:val="004039D0"/>
    <w:rsid w:val="00404396"/>
    <w:rsid w:val="0040490A"/>
    <w:rsid w:val="00404E20"/>
    <w:rsid w:val="004061E9"/>
    <w:rsid w:val="0040632A"/>
    <w:rsid w:val="0040707D"/>
    <w:rsid w:val="0040787D"/>
    <w:rsid w:val="00407CBA"/>
    <w:rsid w:val="00407E08"/>
    <w:rsid w:val="00407E0E"/>
    <w:rsid w:val="00410268"/>
    <w:rsid w:val="00410914"/>
    <w:rsid w:val="004117C5"/>
    <w:rsid w:val="004122E0"/>
    <w:rsid w:val="00412C1B"/>
    <w:rsid w:val="00412FAD"/>
    <w:rsid w:val="0041353C"/>
    <w:rsid w:val="004137EC"/>
    <w:rsid w:val="00414652"/>
    <w:rsid w:val="004166E9"/>
    <w:rsid w:val="004171AA"/>
    <w:rsid w:val="004176C4"/>
    <w:rsid w:val="00417BCE"/>
    <w:rsid w:val="004201EA"/>
    <w:rsid w:val="00420411"/>
    <w:rsid w:val="00420609"/>
    <w:rsid w:val="004213C8"/>
    <w:rsid w:val="00421980"/>
    <w:rsid w:val="00422F58"/>
    <w:rsid w:val="00423758"/>
    <w:rsid w:val="00423A98"/>
    <w:rsid w:val="00423C88"/>
    <w:rsid w:val="00424304"/>
    <w:rsid w:val="00424A1D"/>
    <w:rsid w:val="00425723"/>
    <w:rsid w:val="00425741"/>
    <w:rsid w:val="00425ED3"/>
    <w:rsid w:val="004269A8"/>
    <w:rsid w:val="00426ABD"/>
    <w:rsid w:val="0042711D"/>
    <w:rsid w:val="00427C37"/>
    <w:rsid w:val="00427E45"/>
    <w:rsid w:val="00430260"/>
    <w:rsid w:val="00430AA7"/>
    <w:rsid w:val="00431947"/>
    <w:rsid w:val="00431C05"/>
    <w:rsid w:val="0043205D"/>
    <w:rsid w:val="0043239E"/>
    <w:rsid w:val="0043500D"/>
    <w:rsid w:val="004352B6"/>
    <w:rsid w:val="004357FE"/>
    <w:rsid w:val="0043644B"/>
    <w:rsid w:val="00436687"/>
    <w:rsid w:val="00436EAA"/>
    <w:rsid w:val="00437331"/>
    <w:rsid w:val="00440A8E"/>
    <w:rsid w:val="00441EDB"/>
    <w:rsid w:val="00442CBD"/>
    <w:rsid w:val="0044301A"/>
    <w:rsid w:val="004438A0"/>
    <w:rsid w:val="0044480A"/>
    <w:rsid w:val="004452AC"/>
    <w:rsid w:val="004455D7"/>
    <w:rsid w:val="00445AA6"/>
    <w:rsid w:val="00446D27"/>
    <w:rsid w:val="004477A0"/>
    <w:rsid w:val="00450589"/>
    <w:rsid w:val="00451480"/>
    <w:rsid w:val="00451CB6"/>
    <w:rsid w:val="00451D10"/>
    <w:rsid w:val="00453D13"/>
    <w:rsid w:val="00454475"/>
    <w:rsid w:val="00454C3B"/>
    <w:rsid w:val="0045524B"/>
    <w:rsid w:val="00455600"/>
    <w:rsid w:val="00455691"/>
    <w:rsid w:val="00456DF7"/>
    <w:rsid w:val="00457EFB"/>
    <w:rsid w:val="004600D2"/>
    <w:rsid w:val="0046043B"/>
    <w:rsid w:val="004604C1"/>
    <w:rsid w:val="00461531"/>
    <w:rsid w:val="0046206C"/>
    <w:rsid w:val="004624AD"/>
    <w:rsid w:val="0046304E"/>
    <w:rsid w:val="00463631"/>
    <w:rsid w:val="00463A85"/>
    <w:rsid w:val="00465314"/>
    <w:rsid w:val="00465E0F"/>
    <w:rsid w:val="004662FD"/>
    <w:rsid w:val="0046630D"/>
    <w:rsid w:val="00466481"/>
    <w:rsid w:val="00466D06"/>
    <w:rsid w:val="00467A3E"/>
    <w:rsid w:val="00471CF3"/>
    <w:rsid w:val="00472D10"/>
    <w:rsid w:val="00472D5E"/>
    <w:rsid w:val="00473311"/>
    <w:rsid w:val="00474119"/>
    <w:rsid w:val="004748CC"/>
    <w:rsid w:val="004748D8"/>
    <w:rsid w:val="00475321"/>
    <w:rsid w:val="00475BE9"/>
    <w:rsid w:val="00476C1D"/>
    <w:rsid w:val="00476ECB"/>
    <w:rsid w:val="00477259"/>
    <w:rsid w:val="004773C8"/>
    <w:rsid w:val="00477F76"/>
    <w:rsid w:val="004815DD"/>
    <w:rsid w:val="00481BA3"/>
    <w:rsid w:val="00481DD0"/>
    <w:rsid w:val="00482063"/>
    <w:rsid w:val="004828E1"/>
    <w:rsid w:val="004831C9"/>
    <w:rsid w:val="0048460D"/>
    <w:rsid w:val="00484B2F"/>
    <w:rsid w:val="00484B7C"/>
    <w:rsid w:val="00484F00"/>
    <w:rsid w:val="00485144"/>
    <w:rsid w:val="00486669"/>
    <w:rsid w:val="00487851"/>
    <w:rsid w:val="00487A99"/>
    <w:rsid w:val="004905E2"/>
    <w:rsid w:val="00490704"/>
    <w:rsid w:val="0049135C"/>
    <w:rsid w:val="004918AF"/>
    <w:rsid w:val="00493634"/>
    <w:rsid w:val="004966B5"/>
    <w:rsid w:val="0049672D"/>
    <w:rsid w:val="00496944"/>
    <w:rsid w:val="00496FED"/>
    <w:rsid w:val="00497BB6"/>
    <w:rsid w:val="004A1496"/>
    <w:rsid w:val="004A2893"/>
    <w:rsid w:val="004A3031"/>
    <w:rsid w:val="004A3527"/>
    <w:rsid w:val="004A3951"/>
    <w:rsid w:val="004A40F7"/>
    <w:rsid w:val="004A5DE8"/>
    <w:rsid w:val="004A642D"/>
    <w:rsid w:val="004A6768"/>
    <w:rsid w:val="004A6D53"/>
    <w:rsid w:val="004A7701"/>
    <w:rsid w:val="004A7A10"/>
    <w:rsid w:val="004A7CF7"/>
    <w:rsid w:val="004B07AB"/>
    <w:rsid w:val="004B154E"/>
    <w:rsid w:val="004B2103"/>
    <w:rsid w:val="004B29C5"/>
    <w:rsid w:val="004B317E"/>
    <w:rsid w:val="004B3CCD"/>
    <w:rsid w:val="004B61E1"/>
    <w:rsid w:val="004B6AB0"/>
    <w:rsid w:val="004B6DFA"/>
    <w:rsid w:val="004B7474"/>
    <w:rsid w:val="004C0142"/>
    <w:rsid w:val="004C06A0"/>
    <w:rsid w:val="004C126D"/>
    <w:rsid w:val="004C333E"/>
    <w:rsid w:val="004C3A4D"/>
    <w:rsid w:val="004C3CAA"/>
    <w:rsid w:val="004C4C3A"/>
    <w:rsid w:val="004C5EF5"/>
    <w:rsid w:val="004C5F97"/>
    <w:rsid w:val="004C6269"/>
    <w:rsid w:val="004C6BFD"/>
    <w:rsid w:val="004D1126"/>
    <w:rsid w:val="004D2B92"/>
    <w:rsid w:val="004D31F9"/>
    <w:rsid w:val="004D3560"/>
    <w:rsid w:val="004D4C8E"/>
    <w:rsid w:val="004D4FF7"/>
    <w:rsid w:val="004D7395"/>
    <w:rsid w:val="004E18D0"/>
    <w:rsid w:val="004E2106"/>
    <w:rsid w:val="004E2485"/>
    <w:rsid w:val="004E2638"/>
    <w:rsid w:val="004E2B93"/>
    <w:rsid w:val="004E3143"/>
    <w:rsid w:val="004E3DB7"/>
    <w:rsid w:val="004E476F"/>
    <w:rsid w:val="004E4C23"/>
    <w:rsid w:val="004E4E32"/>
    <w:rsid w:val="004E4E49"/>
    <w:rsid w:val="004E579F"/>
    <w:rsid w:val="004E5890"/>
    <w:rsid w:val="004E6205"/>
    <w:rsid w:val="004E6490"/>
    <w:rsid w:val="004E64FE"/>
    <w:rsid w:val="004E7C07"/>
    <w:rsid w:val="004F00D9"/>
    <w:rsid w:val="004F087D"/>
    <w:rsid w:val="004F133C"/>
    <w:rsid w:val="004F330E"/>
    <w:rsid w:val="004F330F"/>
    <w:rsid w:val="004F537E"/>
    <w:rsid w:val="004F610A"/>
    <w:rsid w:val="004F662C"/>
    <w:rsid w:val="004F6D8C"/>
    <w:rsid w:val="005010DF"/>
    <w:rsid w:val="005022C4"/>
    <w:rsid w:val="00502759"/>
    <w:rsid w:val="00503712"/>
    <w:rsid w:val="00503991"/>
    <w:rsid w:val="00506823"/>
    <w:rsid w:val="00506E7B"/>
    <w:rsid w:val="005105AA"/>
    <w:rsid w:val="00511C4D"/>
    <w:rsid w:val="00511EFB"/>
    <w:rsid w:val="00511FBD"/>
    <w:rsid w:val="00512371"/>
    <w:rsid w:val="005123DB"/>
    <w:rsid w:val="00512791"/>
    <w:rsid w:val="00513E2E"/>
    <w:rsid w:val="00514053"/>
    <w:rsid w:val="005148F7"/>
    <w:rsid w:val="00514F2F"/>
    <w:rsid w:val="0051523F"/>
    <w:rsid w:val="0051544C"/>
    <w:rsid w:val="0051758C"/>
    <w:rsid w:val="00517722"/>
    <w:rsid w:val="0051786D"/>
    <w:rsid w:val="00517EE2"/>
    <w:rsid w:val="00520D95"/>
    <w:rsid w:val="005210F5"/>
    <w:rsid w:val="005219DA"/>
    <w:rsid w:val="00521C2E"/>
    <w:rsid w:val="00525A26"/>
    <w:rsid w:val="0052785F"/>
    <w:rsid w:val="00531111"/>
    <w:rsid w:val="005316AE"/>
    <w:rsid w:val="005320A4"/>
    <w:rsid w:val="00533A64"/>
    <w:rsid w:val="00533E70"/>
    <w:rsid w:val="00534A92"/>
    <w:rsid w:val="00535A68"/>
    <w:rsid w:val="00535B25"/>
    <w:rsid w:val="0053636C"/>
    <w:rsid w:val="00537B4C"/>
    <w:rsid w:val="00537FA2"/>
    <w:rsid w:val="005400FD"/>
    <w:rsid w:val="0054039A"/>
    <w:rsid w:val="00540AE9"/>
    <w:rsid w:val="005413D3"/>
    <w:rsid w:val="005429FC"/>
    <w:rsid w:val="00542F4E"/>
    <w:rsid w:val="0054411C"/>
    <w:rsid w:val="0054461B"/>
    <w:rsid w:val="00544B3D"/>
    <w:rsid w:val="00544FA6"/>
    <w:rsid w:val="005470E9"/>
    <w:rsid w:val="00547366"/>
    <w:rsid w:val="005474A3"/>
    <w:rsid w:val="00547C4B"/>
    <w:rsid w:val="00547E54"/>
    <w:rsid w:val="00547F3D"/>
    <w:rsid w:val="00551476"/>
    <w:rsid w:val="00551E13"/>
    <w:rsid w:val="00551EC7"/>
    <w:rsid w:val="00551F36"/>
    <w:rsid w:val="00552975"/>
    <w:rsid w:val="005534DB"/>
    <w:rsid w:val="00553539"/>
    <w:rsid w:val="00553A21"/>
    <w:rsid w:val="00553F9F"/>
    <w:rsid w:val="005548E1"/>
    <w:rsid w:val="005550A1"/>
    <w:rsid w:val="00555ADD"/>
    <w:rsid w:val="00555BC2"/>
    <w:rsid w:val="00560C18"/>
    <w:rsid w:val="00561E16"/>
    <w:rsid w:val="00562138"/>
    <w:rsid w:val="00562372"/>
    <w:rsid w:val="0056242B"/>
    <w:rsid w:val="00563D76"/>
    <w:rsid w:val="0056591F"/>
    <w:rsid w:val="00565B31"/>
    <w:rsid w:val="0056651A"/>
    <w:rsid w:val="00566872"/>
    <w:rsid w:val="0057035F"/>
    <w:rsid w:val="00570E3D"/>
    <w:rsid w:val="00570F4F"/>
    <w:rsid w:val="005710A9"/>
    <w:rsid w:val="00571D2F"/>
    <w:rsid w:val="00572C31"/>
    <w:rsid w:val="0057396D"/>
    <w:rsid w:val="005760A5"/>
    <w:rsid w:val="005765F2"/>
    <w:rsid w:val="00580184"/>
    <w:rsid w:val="0058024A"/>
    <w:rsid w:val="005834E9"/>
    <w:rsid w:val="00583786"/>
    <w:rsid w:val="005847BA"/>
    <w:rsid w:val="0058491F"/>
    <w:rsid w:val="00585C56"/>
    <w:rsid w:val="0058689A"/>
    <w:rsid w:val="00586EB8"/>
    <w:rsid w:val="0058725F"/>
    <w:rsid w:val="00587819"/>
    <w:rsid w:val="00590256"/>
    <w:rsid w:val="00590659"/>
    <w:rsid w:val="00591808"/>
    <w:rsid w:val="00591B2C"/>
    <w:rsid w:val="00594589"/>
    <w:rsid w:val="00594793"/>
    <w:rsid w:val="00596C77"/>
    <w:rsid w:val="005975FB"/>
    <w:rsid w:val="00597BB4"/>
    <w:rsid w:val="005A0DFF"/>
    <w:rsid w:val="005A1859"/>
    <w:rsid w:val="005A1D10"/>
    <w:rsid w:val="005A1E1F"/>
    <w:rsid w:val="005A28C3"/>
    <w:rsid w:val="005A3F57"/>
    <w:rsid w:val="005A5231"/>
    <w:rsid w:val="005A61D6"/>
    <w:rsid w:val="005A67CD"/>
    <w:rsid w:val="005A6D3E"/>
    <w:rsid w:val="005A6F3C"/>
    <w:rsid w:val="005A7129"/>
    <w:rsid w:val="005B03EE"/>
    <w:rsid w:val="005B0658"/>
    <w:rsid w:val="005B0BBC"/>
    <w:rsid w:val="005B17B2"/>
    <w:rsid w:val="005B2178"/>
    <w:rsid w:val="005B2478"/>
    <w:rsid w:val="005B2994"/>
    <w:rsid w:val="005B2AF9"/>
    <w:rsid w:val="005B32B2"/>
    <w:rsid w:val="005B39DB"/>
    <w:rsid w:val="005B3ABA"/>
    <w:rsid w:val="005B3DF8"/>
    <w:rsid w:val="005B3F4D"/>
    <w:rsid w:val="005B50FD"/>
    <w:rsid w:val="005B54DC"/>
    <w:rsid w:val="005B5E69"/>
    <w:rsid w:val="005B6964"/>
    <w:rsid w:val="005B73AC"/>
    <w:rsid w:val="005B7A7C"/>
    <w:rsid w:val="005C02D7"/>
    <w:rsid w:val="005C0BB4"/>
    <w:rsid w:val="005C0D7F"/>
    <w:rsid w:val="005C14C6"/>
    <w:rsid w:val="005C2C62"/>
    <w:rsid w:val="005C3090"/>
    <w:rsid w:val="005C3F01"/>
    <w:rsid w:val="005C43BD"/>
    <w:rsid w:val="005C471D"/>
    <w:rsid w:val="005C48F8"/>
    <w:rsid w:val="005C4FDF"/>
    <w:rsid w:val="005C717E"/>
    <w:rsid w:val="005C7461"/>
    <w:rsid w:val="005C7BA7"/>
    <w:rsid w:val="005C7E7F"/>
    <w:rsid w:val="005D005C"/>
    <w:rsid w:val="005D08BF"/>
    <w:rsid w:val="005D0C18"/>
    <w:rsid w:val="005D1783"/>
    <w:rsid w:val="005D1D9C"/>
    <w:rsid w:val="005D2380"/>
    <w:rsid w:val="005D2BFF"/>
    <w:rsid w:val="005D422D"/>
    <w:rsid w:val="005D477C"/>
    <w:rsid w:val="005D48D1"/>
    <w:rsid w:val="005D58BD"/>
    <w:rsid w:val="005D61A8"/>
    <w:rsid w:val="005D6531"/>
    <w:rsid w:val="005D6532"/>
    <w:rsid w:val="005D6621"/>
    <w:rsid w:val="005D71C5"/>
    <w:rsid w:val="005D7533"/>
    <w:rsid w:val="005D7E49"/>
    <w:rsid w:val="005E033E"/>
    <w:rsid w:val="005E0555"/>
    <w:rsid w:val="005E0D3E"/>
    <w:rsid w:val="005E0F46"/>
    <w:rsid w:val="005E1B1A"/>
    <w:rsid w:val="005E1EAF"/>
    <w:rsid w:val="005E29DE"/>
    <w:rsid w:val="005E2DF9"/>
    <w:rsid w:val="005E2F70"/>
    <w:rsid w:val="005E3193"/>
    <w:rsid w:val="005E468D"/>
    <w:rsid w:val="005E4A96"/>
    <w:rsid w:val="005E639A"/>
    <w:rsid w:val="005E6F46"/>
    <w:rsid w:val="005E7603"/>
    <w:rsid w:val="005E769A"/>
    <w:rsid w:val="005E7BEF"/>
    <w:rsid w:val="005F0044"/>
    <w:rsid w:val="005F0265"/>
    <w:rsid w:val="005F13A2"/>
    <w:rsid w:val="005F18CB"/>
    <w:rsid w:val="005F1A24"/>
    <w:rsid w:val="005F1E35"/>
    <w:rsid w:val="005F27CA"/>
    <w:rsid w:val="005F2EFC"/>
    <w:rsid w:val="005F32EB"/>
    <w:rsid w:val="005F39BC"/>
    <w:rsid w:val="005F4364"/>
    <w:rsid w:val="005F43E4"/>
    <w:rsid w:val="005F49D7"/>
    <w:rsid w:val="005F5AAB"/>
    <w:rsid w:val="005F5DB1"/>
    <w:rsid w:val="005F60EE"/>
    <w:rsid w:val="005F628E"/>
    <w:rsid w:val="005F6806"/>
    <w:rsid w:val="005F6DF8"/>
    <w:rsid w:val="005F6F7D"/>
    <w:rsid w:val="006007DE"/>
    <w:rsid w:val="00600BD8"/>
    <w:rsid w:val="00601F27"/>
    <w:rsid w:val="00602D32"/>
    <w:rsid w:val="00602FD7"/>
    <w:rsid w:val="00603B60"/>
    <w:rsid w:val="0060551A"/>
    <w:rsid w:val="00605951"/>
    <w:rsid w:val="006067EA"/>
    <w:rsid w:val="00606A6B"/>
    <w:rsid w:val="006072B6"/>
    <w:rsid w:val="00610C49"/>
    <w:rsid w:val="00611E8A"/>
    <w:rsid w:val="00612169"/>
    <w:rsid w:val="006129B1"/>
    <w:rsid w:val="00612C92"/>
    <w:rsid w:val="00613166"/>
    <w:rsid w:val="00614CD9"/>
    <w:rsid w:val="00615B65"/>
    <w:rsid w:val="0061722E"/>
    <w:rsid w:val="006176A3"/>
    <w:rsid w:val="00620E47"/>
    <w:rsid w:val="0062173C"/>
    <w:rsid w:val="0062377D"/>
    <w:rsid w:val="006244C4"/>
    <w:rsid w:val="0062467B"/>
    <w:rsid w:val="00625EB3"/>
    <w:rsid w:val="00626200"/>
    <w:rsid w:val="00627A5E"/>
    <w:rsid w:val="006302A9"/>
    <w:rsid w:val="006315E9"/>
    <w:rsid w:val="00632698"/>
    <w:rsid w:val="00633293"/>
    <w:rsid w:val="00634CAC"/>
    <w:rsid w:val="00636285"/>
    <w:rsid w:val="0064117B"/>
    <w:rsid w:val="00641279"/>
    <w:rsid w:val="00642E3F"/>
    <w:rsid w:val="006448A2"/>
    <w:rsid w:val="00645D00"/>
    <w:rsid w:val="006461FE"/>
    <w:rsid w:val="00650013"/>
    <w:rsid w:val="0065156D"/>
    <w:rsid w:val="0065255B"/>
    <w:rsid w:val="00652E80"/>
    <w:rsid w:val="00652ED9"/>
    <w:rsid w:val="00653279"/>
    <w:rsid w:val="00653A0D"/>
    <w:rsid w:val="00653BDD"/>
    <w:rsid w:val="00653E2D"/>
    <w:rsid w:val="00654E95"/>
    <w:rsid w:val="0065664B"/>
    <w:rsid w:val="006576DD"/>
    <w:rsid w:val="006577A2"/>
    <w:rsid w:val="00661438"/>
    <w:rsid w:val="00661E84"/>
    <w:rsid w:val="00662C07"/>
    <w:rsid w:val="00663BC8"/>
    <w:rsid w:val="006640F9"/>
    <w:rsid w:val="0066481E"/>
    <w:rsid w:val="00664922"/>
    <w:rsid w:val="00665F45"/>
    <w:rsid w:val="006664A3"/>
    <w:rsid w:val="00666587"/>
    <w:rsid w:val="00666607"/>
    <w:rsid w:val="0066727B"/>
    <w:rsid w:val="00667A77"/>
    <w:rsid w:val="006705B7"/>
    <w:rsid w:val="00670B2F"/>
    <w:rsid w:val="00670CAF"/>
    <w:rsid w:val="0067115B"/>
    <w:rsid w:val="006728BE"/>
    <w:rsid w:val="00673064"/>
    <w:rsid w:val="006731B7"/>
    <w:rsid w:val="00673334"/>
    <w:rsid w:val="0067363C"/>
    <w:rsid w:val="00673C49"/>
    <w:rsid w:val="00674B85"/>
    <w:rsid w:val="00674CB1"/>
    <w:rsid w:val="00674E8F"/>
    <w:rsid w:val="006766EC"/>
    <w:rsid w:val="00676A79"/>
    <w:rsid w:val="006800EF"/>
    <w:rsid w:val="00681A74"/>
    <w:rsid w:val="0068267D"/>
    <w:rsid w:val="00682E44"/>
    <w:rsid w:val="0068554A"/>
    <w:rsid w:val="00685C28"/>
    <w:rsid w:val="00687646"/>
    <w:rsid w:val="00687EFA"/>
    <w:rsid w:val="0069153A"/>
    <w:rsid w:val="00691670"/>
    <w:rsid w:val="006917BF"/>
    <w:rsid w:val="00691882"/>
    <w:rsid w:val="00692348"/>
    <w:rsid w:val="00693811"/>
    <w:rsid w:val="00694193"/>
    <w:rsid w:val="006947F7"/>
    <w:rsid w:val="006957FE"/>
    <w:rsid w:val="00695C3C"/>
    <w:rsid w:val="00696395"/>
    <w:rsid w:val="006967AF"/>
    <w:rsid w:val="006971C4"/>
    <w:rsid w:val="00697563"/>
    <w:rsid w:val="006976CE"/>
    <w:rsid w:val="006A0077"/>
    <w:rsid w:val="006A2299"/>
    <w:rsid w:val="006A297A"/>
    <w:rsid w:val="006A2E2D"/>
    <w:rsid w:val="006A45AA"/>
    <w:rsid w:val="006A5B1B"/>
    <w:rsid w:val="006A5E32"/>
    <w:rsid w:val="006A5F97"/>
    <w:rsid w:val="006A67DA"/>
    <w:rsid w:val="006A6DAE"/>
    <w:rsid w:val="006A7576"/>
    <w:rsid w:val="006A7926"/>
    <w:rsid w:val="006B0BBF"/>
    <w:rsid w:val="006B1237"/>
    <w:rsid w:val="006B2984"/>
    <w:rsid w:val="006B3638"/>
    <w:rsid w:val="006B3FD7"/>
    <w:rsid w:val="006B4038"/>
    <w:rsid w:val="006B4D84"/>
    <w:rsid w:val="006B57DD"/>
    <w:rsid w:val="006B580B"/>
    <w:rsid w:val="006B6515"/>
    <w:rsid w:val="006B72F5"/>
    <w:rsid w:val="006B74D1"/>
    <w:rsid w:val="006B7CBF"/>
    <w:rsid w:val="006B7F84"/>
    <w:rsid w:val="006C0754"/>
    <w:rsid w:val="006C1770"/>
    <w:rsid w:val="006C208E"/>
    <w:rsid w:val="006C2FD2"/>
    <w:rsid w:val="006C34F4"/>
    <w:rsid w:val="006C5E4D"/>
    <w:rsid w:val="006C61CA"/>
    <w:rsid w:val="006C622F"/>
    <w:rsid w:val="006C70F4"/>
    <w:rsid w:val="006C7C5A"/>
    <w:rsid w:val="006C7F0C"/>
    <w:rsid w:val="006D0C01"/>
    <w:rsid w:val="006D14EC"/>
    <w:rsid w:val="006D15B5"/>
    <w:rsid w:val="006D1C00"/>
    <w:rsid w:val="006D28E4"/>
    <w:rsid w:val="006D2EB5"/>
    <w:rsid w:val="006D33F4"/>
    <w:rsid w:val="006D3F3E"/>
    <w:rsid w:val="006D5167"/>
    <w:rsid w:val="006D53CB"/>
    <w:rsid w:val="006D590A"/>
    <w:rsid w:val="006D5F38"/>
    <w:rsid w:val="006D68DF"/>
    <w:rsid w:val="006E02BB"/>
    <w:rsid w:val="006E05FC"/>
    <w:rsid w:val="006E0930"/>
    <w:rsid w:val="006E19B6"/>
    <w:rsid w:val="006E2262"/>
    <w:rsid w:val="006E2B87"/>
    <w:rsid w:val="006E3A60"/>
    <w:rsid w:val="006E40C6"/>
    <w:rsid w:val="006E4378"/>
    <w:rsid w:val="006E4B12"/>
    <w:rsid w:val="006E4BEB"/>
    <w:rsid w:val="006E4DBB"/>
    <w:rsid w:val="006E556F"/>
    <w:rsid w:val="006E55FB"/>
    <w:rsid w:val="006E5672"/>
    <w:rsid w:val="006E56AF"/>
    <w:rsid w:val="006E5D4F"/>
    <w:rsid w:val="006E5E11"/>
    <w:rsid w:val="006E6078"/>
    <w:rsid w:val="006E718C"/>
    <w:rsid w:val="006E7930"/>
    <w:rsid w:val="006F053F"/>
    <w:rsid w:val="006F1164"/>
    <w:rsid w:val="006F1458"/>
    <w:rsid w:val="006F2671"/>
    <w:rsid w:val="006F29F2"/>
    <w:rsid w:val="006F359E"/>
    <w:rsid w:val="006F3978"/>
    <w:rsid w:val="006F3CCC"/>
    <w:rsid w:val="006F4A1C"/>
    <w:rsid w:val="006F5759"/>
    <w:rsid w:val="006F6190"/>
    <w:rsid w:val="006F6996"/>
    <w:rsid w:val="006F6C71"/>
    <w:rsid w:val="006F6CE1"/>
    <w:rsid w:val="006F7F69"/>
    <w:rsid w:val="00700223"/>
    <w:rsid w:val="007025AF"/>
    <w:rsid w:val="00702666"/>
    <w:rsid w:val="007039D0"/>
    <w:rsid w:val="00703C5B"/>
    <w:rsid w:val="00703F09"/>
    <w:rsid w:val="007049AF"/>
    <w:rsid w:val="00704CF5"/>
    <w:rsid w:val="007060F8"/>
    <w:rsid w:val="0070624F"/>
    <w:rsid w:val="00706798"/>
    <w:rsid w:val="00706BD7"/>
    <w:rsid w:val="00706CB4"/>
    <w:rsid w:val="00707B32"/>
    <w:rsid w:val="00710117"/>
    <w:rsid w:val="00710842"/>
    <w:rsid w:val="00710913"/>
    <w:rsid w:val="00711592"/>
    <w:rsid w:val="00711ECA"/>
    <w:rsid w:val="00712A78"/>
    <w:rsid w:val="007133AE"/>
    <w:rsid w:val="00713CDD"/>
    <w:rsid w:val="00714068"/>
    <w:rsid w:val="00714A57"/>
    <w:rsid w:val="00714CCE"/>
    <w:rsid w:val="00717665"/>
    <w:rsid w:val="007177A4"/>
    <w:rsid w:val="007177DC"/>
    <w:rsid w:val="00720839"/>
    <w:rsid w:val="0072126C"/>
    <w:rsid w:val="00721BA6"/>
    <w:rsid w:val="00723303"/>
    <w:rsid w:val="007236A7"/>
    <w:rsid w:val="00724D3D"/>
    <w:rsid w:val="00724F94"/>
    <w:rsid w:val="00725D6F"/>
    <w:rsid w:val="00726ED3"/>
    <w:rsid w:val="0072752A"/>
    <w:rsid w:val="00727FB2"/>
    <w:rsid w:val="0073112B"/>
    <w:rsid w:val="007314FF"/>
    <w:rsid w:val="00731B73"/>
    <w:rsid w:val="00732A99"/>
    <w:rsid w:val="00733073"/>
    <w:rsid w:val="00733CB0"/>
    <w:rsid w:val="007342D0"/>
    <w:rsid w:val="0073445C"/>
    <w:rsid w:val="00734EF5"/>
    <w:rsid w:val="00735870"/>
    <w:rsid w:val="007359FB"/>
    <w:rsid w:val="00735CD3"/>
    <w:rsid w:val="0073612A"/>
    <w:rsid w:val="00737184"/>
    <w:rsid w:val="00740010"/>
    <w:rsid w:val="00740C38"/>
    <w:rsid w:val="00741743"/>
    <w:rsid w:val="00741F22"/>
    <w:rsid w:val="0074288E"/>
    <w:rsid w:val="00743C18"/>
    <w:rsid w:val="00743D1B"/>
    <w:rsid w:val="007440DF"/>
    <w:rsid w:val="007442CE"/>
    <w:rsid w:val="0074559B"/>
    <w:rsid w:val="007455EF"/>
    <w:rsid w:val="007457FE"/>
    <w:rsid w:val="00745EE5"/>
    <w:rsid w:val="00747420"/>
    <w:rsid w:val="00747459"/>
    <w:rsid w:val="0074777D"/>
    <w:rsid w:val="0075001A"/>
    <w:rsid w:val="007503A6"/>
    <w:rsid w:val="007503D7"/>
    <w:rsid w:val="00750DFA"/>
    <w:rsid w:val="007519D5"/>
    <w:rsid w:val="0075207B"/>
    <w:rsid w:val="0075329C"/>
    <w:rsid w:val="00754CF9"/>
    <w:rsid w:val="007550D2"/>
    <w:rsid w:val="007555EA"/>
    <w:rsid w:val="00755836"/>
    <w:rsid w:val="00755A18"/>
    <w:rsid w:val="00755DF8"/>
    <w:rsid w:val="007561E5"/>
    <w:rsid w:val="007565F3"/>
    <w:rsid w:val="007579E9"/>
    <w:rsid w:val="0076043C"/>
    <w:rsid w:val="00761240"/>
    <w:rsid w:val="00761367"/>
    <w:rsid w:val="007613D8"/>
    <w:rsid w:val="007617EC"/>
    <w:rsid w:val="007627CA"/>
    <w:rsid w:val="00763661"/>
    <w:rsid w:val="007643B9"/>
    <w:rsid w:val="007643CF"/>
    <w:rsid w:val="007645FF"/>
    <w:rsid w:val="00764E05"/>
    <w:rsid w:val="00764FB8"/>
    <w:rsid w:val="00765342"/>
    <w:rsid w:val="0076643F"/>
    <w:rsid w:val="007668B8"/>
    <w:rsid w:val="00766B13"/>
    <w:rsid w:val="0076748E"/>
    <w:rsid w:val="007702AF"/>
    <w:rsid w:val="00771CB9"/>
    <w:rsid w:val="00771E35"/>
    <w:rsid w:val="0077386D"/>
    <w:rsid w:val="007745FF"/>
    <w:rsid w:val="0077488D"/>
    <w:rsid w:val="00774C9F"/>
    <w:rsid w:val="00774E7A"/>
    <w:rsid w:val="0077550D"/>
    <w:rsid w:val="00775606"/>
    <w:rsid w:val="00775B0C"/>
    <w:rsid w:val="0077701E"/>
    <w:rsid w:val="00777114"/>
    <w:rsid w:val="00777332"/>
    <w:rsid w:val="00780A13"/>
    <w:rsid w:val="00780AEF"/>
    <w:rsid w:val="00780FFB"/>
    <w:rsid w:val="00781618"/>
    <w:rsid w:val="00782362"/>
    <w:rsid w:val="007823BD"/>
    <w:rsid w:val="00783550"/>
    <w:rsid w:val="007835F8"/>
    <w:rsid w:val="00784506"/>
    <w:rsid w:val="00784A65"/>
    <w:rsid w:val="00785507"/>
    <w:rsid w:val="00785C5E"/>
    <w:rsid w:val="00786B21"/>
    <w:rsid w:val="00787174"/>
    <w:rsid w:val="0079077F"/>
    <w:rsid w:val="00790A64"/>
    <w:rsid w:val="00792887"/>
    <w:rsid w:val="00792AF3"/>
    <w:rsid w:val="00793EA2"/>
    <w:rsid w:val="007944A3"/>
    <w:rsid w:val="007946A8"/>
    <w:rsid w:val="00796713"/>
    <w:rsid w:val="00796922"/>
    <w:rsid w:val="00796E99"/>
    <w:rsid w:val="0079734C"/>
    <w:rsid w:val="007A1186"/>
    <w:rsid w:val="007A11D9"/>
    <w:rsid w:val="007A283A"/>
    <w:rsid w:val="007A3B8D"/>
    <w:rsid w:val="007A555C"/>
    <w:rsid w:val="007A717D"/>
    <w:rsid w:val="007A7F37"/>
    <w:rsid w:val="007B04DC"/>
    <w:rsid w:val="007B0E49"/>
    <w:rsid w:val="007B24F9"/>
    <w:rsid w:val="007B25F4"/>
    <w:rsid w:val="007B2654"/>
    <w:rsid w:val="007B28B7"/>
    <w:rsid w:val="007B2EA1"/>
    <w:rsid w:val="007B37C6"/>
    <w:rsid w:val="007B3AE6"/>
    <w:rsid w:val="007B3C59"/>
    <w:rsid w:val="007B3CB4"/>
    <w:rsid w:val="007B3DC4"/>
    <w:rsid w:val="007B49D5"/>
    <w:rsid w:val="007B6E10"/>
    <w:rsid w:val="007B7A31"/>
    <w:rsid w:val="007B7AC1"/>
    <w:rsid w:val="007B7BA8"/>
    <w:rsid w:val="007B7D09"/>
    <w:rsid w:val="007C14A0"/>
    <w:rsid w:val="007C16F2"/>
    <w:rsid w:val="007C291A"/>
    <w:rsid w:val="007C3D4B"/>
    <w:rsid w:val="007C4F7B"/>
    <w:rsid w:val="007C5596"/>
    <w:rsid w:val="007C70E9"/>
    <w:rsid w:val="007C7962"/>
    <w:rsid w:val="007D07E6"/>
    <w:rsid w:val="007D1319"/>
    <w:rsid w:val="007D145D"/>
    <w:rsid w:val="007D1776"/>
    <w:rsid w:val="007D3BA5"/>
    <w:rsid w:val="007D469A"/>
    <w:rsid w:val="007D492C"/>
    <w:rsid w:val="007D498E"/>
    <w:rsid w:val="007D55F9"/>
    <w:rsid w:val="007D5BC4"/>
    <w:rsid w:val="007D5E91"/>
    <w:rsid w:val="007D6106"/>
    <w:rsid w:val="007D61CF"/>
    <w:rsid w:val="007D6679"/>
    <w:rsid w:val="007D6D08"/>
    <w:rsid w:val="007D7260"/>
    <w:rsid w:val="007E0AFA"/>
    <w:rsid w:val="007E1615"/>
    <w:rsid w:val="007E21D0"/>
    <w:rsid w:val="007E228F"/>
    <w:rsid w:val="007E43BD"/>
    <w:rsid w:val="007E51A0"/>
    <w:rsid w:val="007E6A74"/>
    <w:rsid w:val="007E6C73"/>
    <w:rsid w:val="007E6C9A"/>
    <w:rsid w:val="007E7248"/>
    <w:rsid w:val="007E75BA"/>
    <w:rsid w:val="007F06C1"/>
    <w:rsid w:val="007F1226"/>
    <w:rsid w:val="007F2218"/>
    <w:rsid w:val="007F26E8"/>
    <w:rsid w:val="007F29F2"/>
    <w:rsid w:val="007F3602"/>
    <w:rsid w:val="007F3872"/>
    <w:rsid w:val="007F422F"/>
    <w:rsid w:val="007F460B"/>
    <w:rsid w:val="007F5054"/>
    <w:rsid w:val="007F62D3"/>
    <w:rsid w:val="007F7C5B"/>
    <w:rsid w:val="0080056B"/>
    <w:rsid w:val="0080132B"/>
    <w:rsid w:val="00801CCB"/>
    <w:rsid w:val="0080293A"/>
    <w:rsid w:val="0080297A"/>
    <w:rsid w:val="00802B9A"/>
    <w:rsid w:val="00802D8A"/>
    <w:rsid w:val="00803F62"/>
    <w:rsid w:val="00805180"/>
    <w:rsid w:val="00806574"/>
    <w:rsid w:val="00806BBD"/>
    <w:rsid w:val="008072F6"/>
    <w:rsid w:val="00807EAD"/>
    <w:rsid w:val="00810170"/>
    <w:rsid w:val="0081027B"/>
    <w:rsid w:val="008102BB"/>
    <w:rsid w:val="00810585"/>
    <w:rsid w:val="008106CE"/>
    <w:rsid w:val="00810B56"/>
    <w:rsid w:val="008128BD"/>
    <w:rsid w:val="00812F15"/>
    <w:rsid w:val="0081397C"/>
    <w:rsid w:val="00813B97"/>
    <w:rsid w:val="00814362"/>
    <w:rsid w:val="00814ECC"/>
    <w:rsid w:val="00815B1A"/>
    <w:rsid w:val="008206CC"/>
    <w:rsid w:val="00820CFE"/>
    <w:rsid w:val="00821D8B"/>
    <w:rsid w:val="008239DD"/>
    <w:rsid w:val="00823BAC"/>
    <w:rsid w:val="00823BCB"/>
    <w:rsid w:val="00823CBC"/>
    <w:rsid w:val="0082494A"/>
    <w:rsid w:val="0082706A"/>
    <w:rsid w:val="00827994"/>
    <w:rsid w:val="0083037A"/>
    <w:rsid w:val="0083083D"/>
    <w:rsid w:val="00831364"/>
    <w:rsid w:val="00831E06"/>
    <w:rsid w:val="00831E85"/>
    <w:rsid w:val="00832059"/>
    <w:rsid w:val="008327DF"/>
    <w:rsid w:val="00833961"/>
    <w:rsid w:val="008339F3"/>
    <w:rsid w:val="008340C7"/>
    <w:rsid w:val="00835F05"/>
    <w:rsid w:val="0083612C"/>
    <w:rsid w:val="008366AB"/>
    <w:rsid w:val="00836C41"/>
    <w:rsid w:val="008409A5"/>
    <w:rsid w:val="00841B13"/>
    <w:rsid w:val="00842E51"/>
    <w:rsid w:val="00843088"/>
    <w:rsid w:val="00843392"/>
    <w:rsid w:val="0084409B"/>
    <w:rsid w:val="00844D54"/>
    <w:rsid w:val="008455FF"/>
    <w:rsid w:val="008467D4"/>
    <w:rsid w:val="00847DF5"/>
    <w:rsid w:val="008502A8"/>
    <w:rsid w:val="008511D7"/>
    <w:rsid w:val="00851440"/>
    <w:rsid w:val="00851CAC"/>
    <w:rsid w:val="008531FE"/>
    <w:rsid w:val="00853C4D"/>
    <w:rsid w:val="00854949"/>
    <w:rsid w:val="00854BF6"/>
    <w:rsid w:val="00856246"/>
    <w:rsid w:val="00856448"/>
    <w:rsid w:val="008564B2"/>
    <w:rsid w:val="008565D0"/>
    <w:rsid w:val="00857594"/>
    <w:rsid w:val="008609E9"/>
    <w:rsid w:val="00860ED3"/>
    <w:rsid w:val="008618C4"/>
    <w:rsid w:val="00861E1A"/>
    <w:rsid w:val="00862F07"/>
    <w:rsid w:val="00863625"/>
    <w:rsid w:val="00864385"/>
    <w:rsid w:val="00864914"/>
    <w:rsid w:val="008649B6"/>
    <w:rsid w:val="00864B64"/>
    <w:rsid w:val="0086540B"/>
    <w:rsid w:val="008655EC"/>
    <w:rsid w:val="00865C08"/>
    <w:rsid w:val="0086693C"/>
    <w:rsid w:val="00866982"/>
    <w:rsid w:val="00867071"/>
    <w:rsid w:val="00867187"/>
    <w:rsid w:val="00867385"/>
    <w:rsid w:val="00867C60"/>
    <w:rsid w:val="00870B34"/>
    <w:rsid w:val="008714C1"/>
    <w:rsid w:val="00871D83"/>
    <w:rsid w:val="00871DD9"/>
    <w:rsid w:val="0087236E"/>
    <w:rsid w:val="00872807"/>
    <w:rsid w:val="008732F4"/>
    <w:rsid w:val="0087549D"/>
    <w:rsid w:val="00875EEB"/>
    <w:rsid w:val="00876470"/>
    <w:rsid w:val="00877861"/>
    <w:rsid w:val="00877F79"/>
    <w:rsid w:val="00880E8A"/>
    <w:rsid w:val="00881EBA"/>
    <w:rsid w:val="00882E35"/>
    <w:rsid w:val="00883240"/>
    <w:rsid w:val="00883EC9"/>
    <w:rsid w:val="00884263"/>
    <w:rsid w:val="00884688"/>
    <w:rsid w:val="00884AEF"/>
    <w:rsid w:val="00884B3B"/>
    <w:rsid w:val="00884C15"/>
    <w:rsid w:val="00884D13"/>
    <w:rsid w:val="008850EE"/>
    <w:rsid w:val="00886DB7"/>
    <w:rsid w:val="00887113"/>
    <w:rsid w:val="0088714D"/>
    <w:rsid w:val="008903F9"/>
    <w:rsid w:val="00890EA1"/>
    <w:rsid w:val="00891438"/>
    <w:rsid w:val="0089148D"/>
    <w:rsid w:val="00891BFE"/>
    <w:rsid w:val="00891DDC"/>
    <w:rsid w:val="008936F2"/>
    <w:rsid w:val="00893852"/>
    <w:rsid w:val="00894860"/>
    <w:rsid w:val="00895883"/>
    <w:rsid w:val="008A087A"/>
    <w:rsid w:val="008A11FE"/>
    <w:rsid w:val="008A18FF"/>
    <w:rsid w:val="008A1B6F"/>
    <w:rsid w:val="008A2740"/>
    <w:rsid w:val="008A28AA"/>
    <w:rsid w:val="008A3342"/>
    <w:rsid w:val="008A33FF"/>
    <w:rsid w:val="008A3C34"/>
    <w:rsid w:val="008A3C5B"/>
    <w:rsid w:val="008A614F"/>
    <w:rsid w:val="008A6A29"/>
    <w:rsid w:val="008A74BF"/>
    <w:rsid w:val="008A79A6"/>
    <w:rsid w:val="008B1DAB"/>
    <w:rsid w:val="008B2264"/>
    <w:rsid w:val="008B324E"/>
    <w:rsid w:val="008B3CF0"/>
    <w:rsid w:val="008B4722"/>
    <w:rsid w:val="008B48B0"/>
    <w:rsid w:val="008B5177"/>
    <w:rsid w:val="008B56F2"/>
    <w:rsid w:val="008B6112"/>
    <w:rsid w:val="008B672F"/>
    <w:rsid w:val="008B6983"/>
    <w:rsid w:val="008B6D31"/>
    <w:rsid w:val="008B6D56"/>
    <w:rsid w:val="008C0863"/>
    <w:rsid w:val="008C09A1"/>
    <w:rsid w:val="008C09B3"/>
    <w:rsid w:val="008C0C8A"/>
    <w:rsid w:val="008C20F8"/>
    <w:rsid w:val="008C225F"/>
    <w:rsid w:val="008C23F5"/>
    <w:rsid w:val="008C2494"/>
    <w:rsid w:val="008C285D"/>
    <w:rsid w:val="008C49B3"/>
    <w:rsid w:val="008C74FE"/>
    <w:rsid w:val="008C76CE"/>
    <w:rsid w:val="008D07B8"/>
    <w:rsid w:val="008D1094"/>
    <w:rsid w:val="008D18E3"/>
    <w:rsid w:val="008D2604"/>
    <w:rsid w:val="008D2B11"/>
    <w:rsid w:val="008D2E21"/>
    <w:rsid w:val="008D309C"/>
    <w:rsid w:val="008D3D07"/>
    <w:rsid w:val="008D49A7"/>
    <w:rsid w:val="008D4C1E"/>
    <w:rsid w:val="008D5077"/>
    <w:rsid w:val="008D5145"/>
    <w:rsid w:val="008D51B8"/>
    <w:rsid w:val="008D58F7"/>
    <w:rsid w:val="008D59C8"/>
    <w:rsid w:val="008D5B90"/>
    <w:rsid w:val="008D70E4"/>
    <w:rsid w:val="008D76F7"/>
    <w:rsid w:val="008E0DC9"/>
    <w:rsid w:val="008E1753"/>
    <w:rsid w:val="008E2847"/>
    <w:rsid w:val="008E2F56"/>
    <w:rsid w:val="008E3178"/>
    <w:rsid w:val="008E440E"/>
    <w:rsid w:val="008E44A5"/>
    <w:rsid w:val="008E4989"/>
    <w:rsid w:val="008E4BD6"/>
    <w:rsid w:val="008E54D9"/>
    <w:rsid w:val="008E568C"/>
    <w:rsid w:val="008E571D"/>
    <w:rsid w:val="008E59A5"/>
    <w:rsid w:val="008E5FCA"/>
    <w:rsid w:val="008E673F"/>
    <w:rsid w:val="008E6CFF"/>
    <w:rsid w:val="008E703F"/>
    <w:rsid w:val="008F1227"/>
    <w:rsid w:val="008F12BD"/>
    <w:rsid w:val="008F1926"/>
    <w:rsid w:val="008F1994"/>
    <w:rsid w:val="008F1B15"/>
    <w:rsid w:val="008F235F"/>
    <w:rsid w:val="008F3F9E"/>
    <w:rsid w:val="008F509E"/>
    <w:rsid w:val="008F56C9"/>
    <w:rsid w:val="008F56EF"/>
    <w:rsid w:val="008F6091"/>
    <w:rsid w:val="008F7C79"/>
    <w:rsid w:val="008F7F94"/>
    <w:rsid w:val="009004B8"/>
    <w:rsid w:val="009004CF"/>
    <w:rsid w:val="00901555"/>
    <w:rsid w:val="00902BD1"/>
    <w:rsid w:val="0090407F"/>
    <w:rsid w:val="009051FB"/>
    <w:rsid w:val="009054FB"/>
    <w:rsid w:val="009072BA"/>
    <w:rsid w:val="009078D7"/>
    <w:rsid w:val="009102F4"/>
    <w:rsid w:val="00910D80"/>
    <w:rsid w:val="00910DAD"/>
    <w:rsid w:val="0091161E"/>
    <w:rsid w:val="00913818"/>
    <w:rsid w:val="00913BB5"/>
    <w:rsid w:val="009142BD"/>
    <w:rsid w:val="009154AB"/>
    <w:rsid w:val="0091593C"/>
    <w:rsid w:val="00915971"/>
    <w:rsid w:val="00916BFC"/>
    <w:rsid w:val="00916F6E"/>
    <w:rsid w:val="009173D4"/>
    <w:rsid w:val="00917E5D"/>
    <w:rsid w:val="00921BDF"/>
    <w:rsid w:val="00924197"/>
    <w:rsid w:val="009255AC"/>
    <w:rsid w:val="00925F80"/>
    <w:rsid w:val="0092603B"/>
    <w:rsid w:val="009265AD"/>
    <w:rsid w:val="00926BE5"/>
    <w:rsid w:val="009276D8"/>
    <w:rsid w:val="00927914"/>
    <w:rsid w:val="00927B09"/>
    <w:rsid w:val="00927C75"/>
    <w:rsid w:val="009304BB"/>
    <w:rsid w:val="00931372"/>
    <w:rsid w:val="009326DD"/>
    <w:rsid w:val="00932CB4"/>
    <w:rsid w:val="00933739"/>
    <w:rsid w:val="00933745"/>
    <w:rsid w:val="00933EA2"/>
    <w:rsid w:val="00934F0B"/>
    <w:rsid w:val="00935C99"/>
    <w:rsid w:val="009360EC"/>
    <w:rsid w:val="00936DDA"/>
    <w:rsid w:val="00936E60"/>
    <w:rsid w:val="00937168"/>
    <w:rsid w:val="0094064A"/>
    <w:rsid w:val="009407B9"/>
    <w:rsid w:val="009407C0"/>
    <w:rsid w:val="00940D93"/>
    <w:rsid w:val="009411F4"/>
    <w:rsid w:val="00941B3C"/>
    <w:rsid w:val="00941E35"/>
    <w:rsid w:val="00942D5D"/>
    <w:rsid w:val="00942DD5"/>
    <w:rsid w:val="00942F48"/>
    <w:rsid w:val="00943176"/>
    <w:rsid w:val="00944245"/>
    <w:rsid w:val="0094437F"/>
    <w:rsid w:val="009445F5"/>
    <w:rsid w:val="00944A23"/>
    <w:rsid w:val="00944F26"/>
    <w:rsid w:val="00946201"/>
    <w:rsid w:val="00946A8B"/>
    <w:rsid w:val="00946DAE"/>
    <w:rsid w:val="009478E6"/>
    <w:rsid w:val="00950EA5"/>
    <w:rsid w:val="00951379"/>
    <w:rsid w:val="009516F3"/>
    <w:rsid w:val="009517A2"/>
    <w:rsid w:val="0095223A"/>
    <w:rsid w:val="00952D04"/>
    <w:rsid w:val="0095306C"/>
    <w:rsid w:val="00953194"/>
    <w:rsid w:val="00953482"/>
    <w:rsid w:val="0095441D"/>
    <w:rsid w:val="00954484"/>
    <w:rsid w:val="00954B83"/>
    <w:rsid w:val="00955D3C"/>
    <w:rsid w:val="00956B22"/>
    <w:rsid w:val="009579CC"/>
    <w:rsid w:val="009600B1"/>
    <w:rsid w:val="00960F2D"/>
    <w:rsid w:val="009625EA"/>
    <w:rsid w:val="00963B95"/>
    <w:rsid w:val="00964421"/>
    <w:rsid w:val="0096484E"/>
    <w:rsid w:val="00964857"/>
    <w:rsid w:val="009652B9"/>
    <w:rsid w:val="00965645"/>
    <w:rsid w:val="0096593F"/>
    <w:rsid w:val="00965971"/>
    <w:rsid w:val="009660A5"/>
    <w:rsid w:val="00966754"/>
    <w:rsid w:val="009671CF"/>
    <w:rsid w:val="00970D05"/>
    <w:rsid w:val="0097303A"/>
    <w:rsid w:val="00973E96"/>
    <w:rsid w:val="009742C9"/>
    <w:rsid w:val="00976627"/>
    <w:rsid w:val="0097663A"/>
    <w:rsid w:val="00976884"/>
    <w:rsid w:val="00977938"/>
    <w:rsid w:val="00980A01"/>
    <w:rsid w:val="00980BFD"/>
    <w:rsid w:val="009816FD"/>
    <w:rsid w:val="00981AB2"/>
    <w:rsid w:val="00981E5C"/>
    <w:rsid w:val="00982F33"/>
    <w:rsid w:val="00982F85"/>
    <w:rsid w:val="0098447D"/>
    <w:rsid w:val="00984BC1"/>
    <w:rsid w:val="0098538F"/>
    <w:rsid w:val="00986322"/>
    <w:rsid w:val="00987364"/>
    <w:rsid w:val="00987EF2"/>
    <w:rsid w:val="009919EF"/>
    <w:rsid w:val="00992323"/>
    <w:rsid w:val="009923C4"/>
    <w:rsid w:val="00993103"/>
    <w:rsid w:val="009935F7"/>
    <w:rsid w:val="0099462D"/>
    <w:rsid w:val="00995F45"/>
    <w:rsid w:val="009964AB"/>
    <w:rsid w:val="009976A2"/>
    <w:rsid w:val="00997DC5"/>
    <w:rsid w:val="00997F80"/>
    <w:rsid w:val="009A1C41"/>
    <w:rsid w:val="009A2467"/>
    <w:rsid w:val="009A31DD"/>
    <w:rsid w:val="009A3237"/>
    <w:rsid w:val="009A3B29"/>
    <w:rsid w:val="009A451A"/>
    <w:rsid w:val="009A4B77"/>
    <w:rsid w:val="009A4DBF"/>
    <w:rsid w:val="009A5E29"/>
    <w:rsid w:val="009A6B5D"/>
    <w:rsid w:val="009A7709"/>
    <w:rsid w:val="009A7BAE"/>
    <w:rsid w:val="009B0A3F"/>
    <w:rsid w:val="009B19DF"/>
    <w:rsid w:val="009B1CAE"/>
    <w:rsid w:val="009B1FC0"/>
    <w:rsid w:val="009B2C2E"/>
    <w:rsid w:val="009B3CA4"/>
    <w:rsid w:val="009B3F19"/>
    <w:rsid w:val="009B474D"/>
    <w:rsid w:val="009B47AE"/>
    <w:rsid w:val="009B4B8E"/>
    <w:rsid w:val="009B5892"/>
    <w:rsid w:val="009B5B80"/>
    <w:rsid w:val="009B6310"/>
    <w:rsid w:val="009B6462"/>
    <w:rsid w:val="009B6D35"/>
    <w:rsid w:val="009B6E2A"/>
    <w:rsid w:val="009B7316"/>
    <w:rsid w:val="009B7ECB"/>
    <w:rsid w:val="009B7F26"/>
    <w:rsid w:val="009C0B98"/>
    <w:rsid w:val="009C0EC5"/>
    <w:rsid w:val="009C1409"/>
    <w:rsid w:val="009C17FA"/>
    <w:rsid w:val="009C1B59"/>
    <w:rsid w:val="009C23B0"/>
    <w:rsid w:val="009C25BD"/>
    <w:rsid w:val="009C2B1E"/>
    <w:rsid w:val="009C2E7F"/>
    <w:rsid w:val="009C38E3"/>
    <w:rsid w:val="009C4601"/>
    <w:rsid w:val="009C4FC6"/>
    <w:rsid w:val="009C5253"/>
    <w:rsid w:val="009C5BBE"/>
    <w:rsid w:val="009C7466"/>
    <w:rsid w:val="009C792E"/>
    <w:rsid w:val="009D11AC"/>
    <w:rsid w:val="009D16CE"/>
    <w:rsid w:val="009D190E"/>
    <w:rsid w:val="009D2E68"/>
    <w:rsid w:val="009D535C"/>
    <w:rsid w:val="009D57BD"/>
    <w:rsid w:val="009D57C7"/>
    <w:rsid w:val="009D5EB4"/>
    <w:rsid w:val="009D6B7F"/>
    <w:rsid w:val="009D7945"/>
    <w:rsid w:val="009D7BBC"/>
    <w:rsid w:val="009E1095"/>
    <w:rsid w:val="009E1900"/>
    <w:rsid w:val="009E207D"/>
    <w:rsid w:val="009E2CF1"/>
    <w:rsid w:val="009E367C"/>
    <w:rsid w:val="009E474E"/>
    <w:rsid w:val="009E4E53"/>
    <w:rsid w:val="009E4FB3"/>
    <w:rsid w:val="009E569A"/>
    <w:rsid w:val="009E7956"/>
    <w:rsid w:val="009E7990"/>
    <w:rsid w:val="009F074C"/>
    <w:rsid w:val="009F07B1"/>
    <w:rsid w:val="009F20F0"/>
    <w:rsid w:val="009F2297"/>
    <w:rsid w:val="009F32E6"/>
    <w:rsid w:val="009F547E"/>
    <w:rsid w:val="009F5BEA"/>
    <w:rsid w:val="009F5D92"/>
    <w:rsid w:val="009F6037"/>
    <w:rsid w:val="009F7CB6"/>
    <w:rsid w:val="009F7DB8"/>
    <w:rsid w:val="00A00478"/>
    <w:rsid w:val="00A00615"/>
    <w:rsid w:val="00A01255"/>
    <w:rsid w:val="00A0228F"/>
    <w:rsid w:val="00A0387A"/>
    <w:rsid w:val="00A04AA3"/>
    <w:rsid w:val="00A04BC2"/>
    <w:rsid w:val="00A053EA"/>
    <w:rsid w:val="00A0597A"/>
    <w:rsid w:val="00A05C4F"/>
    <w:rsid w:val="00A06186"/>
    <w:rsid w:val="00A079FA"/>
    <w:rsid w:val="00A07D73"/>
    <w:rsid w:val="00A1029D"/>
    <w:rsid w:val="00A10A37"/>
    <w:rsid w:val="00A115CA"/>
    <w:rsid w:val="00A11B1B"/>
    <w:rsid w:val="00A120AD"/>
    <w:rsid w:val="00A12C03"/>
    <w:rsid w:val="00A12EEA"/>
    <w:rsid w:val="00A12FC7"/>
    <w:rsid w:val="00A145B2"/>
    <w:rsid w:val="00A1567E"/>
    <w:rsid w:val="00A163C5"/>
    <w:rsid w:val="00A203F1"/>
    <w:rsid w:val="00A20EB8"/>
    <w:rsid w:val="00A20F77"/>
    <w:rsid w:val="00A21528"/>
    <w:rsid w:val="00A22166"/>
    <w:rsid w:val="00A22241"/>
    <w:rsid w:val="00A22617"/>
    <w:rsid w:val="00A23243"/>
    <w:rsid w:val="00A23316"/>
    <w:rsid w:val="00A233FB"/>
    <w:rsid w:val="00A23A11"/>
    <w:rsid w:val="00A25BEF"/>
    <w:rsid w:val="00A26495"/>
    <w:rsid w:val="00A274D1"/>
    <w:rsid w:val="00A303F7"/>
    <w:rsid w:val="00A3070B"/>
    <w:rsid w:val="00A31061"/>
    <w:rsid w:val="00A3129A"/>
    <w:rsid w:val="00A31E96"/>
    <w:rsid w:val="00A32621"/>
    <w:rsid w:val="00A3463E"/>
    <w:rsid w:val="00A357D9"/>
    <w:rsid w:val="00A35D6C"/>
    <w:rsid w:val="00A35EE2"/>
    <w:rsid w:val="00A36CA0"/>
    <w:rsid w:val="00A36DFF"/>
    <w:rsid w:val="00A37B7B"/>
    <w:rsid w:val="00A40348"/>
    <w:rsid w:val="00A40797"/>
    <w:rsid w:val="00A40E34"/>
    <w:rsid w:val="00A41C89"/>
    <w:rsid w:val="00A41D34"/>
    <w:rsid w:val="00A42805"/>
    <w:rsid w:val="00A42929"/>
    <w:rsid w:val="00A42A7E"/>
    <w:rsid w:val="00A42B3D"/>
    <w:rsid w:val="00A42DAE"/>
    <w:rsid w:val="00A42FA0"/>
    <w:rsid w:val="00A43344"/>
    <w:rsid w:val="00A43E1C"/>
    <w:rsid w:val="00A43E28"/>
    <w:rsid w:val="00A44602"/>
    <w:rsid w:val="00A45094"/>
    <w:rsid w:val="00A46166"/>
    <w:rsid w:val="00A461E7"/>
    <w:rsid w:val="00A47019"/>
    <w:rsid w:val="00A47D5C"/>
    <w:rsid w:val="00A50AB9"/>
    <w:rsid w:val="00A510EB"/>
    <w:rsid w:val="00A513EF"/>
    <w:rsid w:val="00A5153D"/>
    <w:rsid w:val="00A5190A"/>
    <w:rsid w:val="00A521D5"/>
    <w:rsid w:val="00A5236D"/>
    <w:rsid w:val="00A53ABE"/>
    <w:rsid w:val="00A560FC"/>
    <w:rsid w:val="00A57D99"/>
    <w:rsid w:val="00A57FCB"/>
    <w:rsid w:val="00A618E8"/>
    <w:rsid w:val="00A61F9E"/>
    <w:rsid w:val="00A62213"/>
    <w:rsid w:val="00A62308"/>
    <w:rsid w:val="00A62613"/>
    <w:rsid w:val="00A62AA2"/>
    <w:rsid w:val="00A62B31"/>
    <w:rsid w:val="00A64DB4"/>
    <w:rsid w:val="00A65000"/>
    <w:rsid w:val="00A659A1"/>
    <w:rsid w:val="00A65FA1"/>
    <w:rsid w:val="00A6659E"/>
    <w:rsid w:val="00A66B99"/>
    <w:rsid w:val="00A66D0D"/>
    <w:rsid w:val="00A6701E"/>
    <w:rsid w:val="00A67141"/>
    <w:rsid w:val="00A70715"/>
    <w:rsid w:val="00A70786"/>
    <w:rsid w:val="00A71E29"/>
    <w:rsid w:val="00A7259B"/>
    <w:rsid w:val="00A725E0"/>
    <w:rsid w:val="00A74278"/>
    <w:rsid w:val="00A743A6"/>
    <w:rsid w:val="00A74F93"/>
    <w:rsid w:val="00A760D6"/>
    <w:rsid w:val="00A767B8"/>
    <w:rsid w:val="00A76F17"/>
    <w:rsid w:val="00A76F6A"/>
    <w:rsid w:val="00A813C9"/>
    <w:rsid w:val="00A81C30"/>
    <w:rsid w:val="00A828AE"/>
    <w:rsid w:val="00A83674"/>
    <w:rsid w:val="00A83EDC"/>
    <w:rsid w:val="00A849F6"/>
    <w:rsid w:val="00A860AD"/>
    <w:rsid w:val="00A86868"/>
    <w:rsid w:val="00A86961"/>
    <w:rsid w:val="00A87575"/>
    <w:rsid w:val="00A87E2A"/>
    <w:rsid w:val="00A9095A"/>
    <w:rsid w:val="00A90BBE"/>
    <w:rsid w:val="00A922ED"/>
    <w:rsid w:val="00A92499"/>
    <w:rsid w:val="00A925AF"/>
    <w:rsid w:val="00A92C60"/>
    <w:rsid w:val="00A93D41"/>
    <w:rsid w:val="00A93EF7"/>
    <w:rsid w:val="00A94E5F"/>
    <w:rsid w:val="00A959F4"/>
    <w:rsid w:val="00A961F9"/>
    <w:rsid w:val="00A97622"/>
    <w:rsid w:val="00A9783E"/>
    <w:rsid w:val="00AA04E0"/>
    <w:rsid w:val="00AA0576"/>
    <w:rsid w:val="00AA1A20"/>
    <w:rsid w:val="00AA340A"/>
    <w:rsid w:val="00AA39E2"/>
    <w:rsid w:val="00AA4272"/>
    <w:rsid w:val="00AA4276"/>
    <w:rsid w:val="00AA4D9F"/>
    <w:rsid w:val="00AA5032"/>
    <w:rsid w:val="00AA5A54"/>
    <w:rsid w:val="00AA5EB3"/>
    <w:rsid w:val="00AA62CF"/>
    <w:rsid w:val="00AA6BC3"/>
    <w:rsid w:val="00AA6DF1"/>
    <w:rsid w:val="00AA7318"/>
    <w:rsid w:val="00AA7B02"/>
    <w:rsid w:val="00AB033F"/>
    <w:rsid w:val="00AB08CA"/>
    <w:rsid w:val="00AB093C"/>
    <w:rsid w:val="00AB1034"/>
    <w:rsid w:val="00AB1DA7"/>
    <w:rsid w:val="00AB1FCF"/>
    <w:rsid w:val="00AB3CCA"/>
    <w:rsid w:val="00AB4842"/>
    <w:rsid w:val="00AB569D"/>
    <w:rsid w:val="00AB65FD"/>
    <w:rsid w:val="00AB759D"/>
    <w:rsid w:val="00AB79D6"/>
    <w:rsid w:val="00AC0731"/>
    <w:rsid w:val="00AC3CAB"/>
    <w:rsid w:val="00AC4305"/>
    <w:rsid w:val="00AC4421"/>
    <w:rsid w:val="00AC446A"/>
    <w:rsid w:val="00AC5923"/>
    <w:rsid w:val="00AC66BB"/>
    <w:rsid w:val="00AC7224"/>
    <w:rsid w:val="00AD06D6"/>
    <w:rsid w:val="00AD0B80"/>
    <w:rsid w:val="00AD1716"/>
    <w:rsid w:val="00AD19DC"/>
    <w:rsid w:val="00AD2B08"/>
    <w:rsid w:val="00AD3880"/>
    <w:rsid w:val="00AD39CF"/>
    <w:rsid w:val="00AD42D8"/>
    <w:rsid w:val="00AD4984"/>
    <w:rsid w:val="00AD52FB"/>
    <w:rsid w:val="00AD5C22"/>
    <w:rsid w:val="00AD5E0F"/>
    <w:rsid w:val="00AD6FCD"/>
    <w:rsid w:val="00AD7641"/>
    <w:rsid w:val="00AD768E"/>
    <w:rsid w:val="00AD7DCB"/>
    <w:rsid w:val="00AD7E39"/>
    <w:rsid w:val="00AE0445"/>
    <w:rsid w:val="00AE131E"/>
    <w:rsid w:val="00AE38F7"/>
    <w:rsid w:val="00AE3EE6"/>
    <w:rsid w:val="00AE4321"/>
    <w:rsid w:val="00AE4879"/>
    <w:rsid w:val="00AE4BB7"/>
    <w:rsid w:val="00AE4C57"/>
    <w:rsid w:val="00AE53E6"/>
    <w:rsid w:val="00AE5808"/>
    <w:rsid w:val="00AE5B63"/>
    <w:rsid w:val="00AE6389"/>
    <w:rsid w:val="00AE7DA6"/>
    <w:rsid w:val="00AF0435"/>
    <w:rsid w:val="00AF0667"/>
    <w:rsid w:val="00AF0F3F"/>
    <w:rsid w:val="00AF295B"/>
    <w:rsid w:val="00AF2D27"/>
    <w:rsid w:val="00AF357C"/>
    <w:rsid w:val="00AF4AEE"/>
    <w:rsid w:val="00AF6FA2"/>
    <w:rsid w:val="00B00149"/>
    <w:rsid w:val="00B00210"/>
    <w:rsid w:val="00B00852"/>
    <w:rsid w:val="00B00C99"/>
    <w:rsid w:val="00B01538"/>
    <w:rsid w:val="00B018AB"/>
    <w:rsid w:val="00B02529"/>
    <w:rsid w:val="00B0292E"/>
    <w:rsid w:val="00B02D66"/>
    <w:rsid w:val="00B040FA"/>
    <w:rsid w:val="00B04D39"/>
    <w:rsid w:val="00B04F23"/>
    <w:rsid w:val="00B05AF6"/>
    <w:rsid w:val="00B06A44"/>
    <w:rsid w:val="00B06F2B"/>
    <w:rsid w:val="00B0713A"/>
    <w:rsid w:val="00B07D07"/>
    <w:rsid w:val="00B1050B"/>
    <w:rsid w:val="00B1206A"/>
    <w:rsid w:val="00B12DE2"/>
    <w:rsid w:val="00B13A5C"/>
    <w:rsid w:val="00B14335"/>
    <w:rsid w:val="00B1487E"/>
    <w:rsid w:val="00B15A2F"/>
    <w:rsid w:val="00B17743"/>
    <w:rsid w:val="00B17C82"/>
    <w:rsid w:val="00B200B8"/>
    <w:rsid w:val="00B207FD"/>
    <w:rsid w:val="00B21458"/>
    <w:rsid w:val="00B21552"/>
    <w:rsid w:val="00B217DC"/>
    <w:rsid w:val="00B22062"/>
    <w:rsid w:val="00B22185"/>
    <w:rsid w:val="00B223E6"/>
    <w:rsid w:val="00B232A0"/>
    <w:rsid w:val="00B23E82"/>
    <w:rsid w:val="00B244B1"/>
    <w:rsid w:val="00B24666"/>
    <w:rsid w:val="00B24EDB"/>
    <w:rsid w:val="00B25C40"/>
    <w:rsid w:val="00B26489"/>
    <w:rsid w:val="00B26926"/>
    <w:rsid w:val="00B270BE"/>
    <w:rsid w:val="00B270FB"/>
    <w:rsid w:val="00B27280"/>
    <w:rsid w:val="00B30F54"/>
    <w:rsid w:val="00B318BD"/>
    <w:rsid w:val="00B33689"/>
    <w:rsid w:val="00B33BE2"/>
    <w:rsid w:val="00B3472B"/>
    <w:rsid w:val="00B34F6B"/>
    <w:rsid w:val="00B3571E"/>
    <w:rsid w:val="00B370CA"/>
    <w:rsid w:val="00B37A4C"/>
    <w:rsid w:val="00B4022A"/>
    <w:rsid w:val="00B404D0"/>
    <w:rsid w:val="00B417E3"/>
    <w:rsid w:val="00B418F5"/>
    <w:rsid w:val="00B41CA9"/>
    <w:rsid w:val="00B41E36"/>
    <w:rsid w:val="00B43656"/>
    <w:rsid w:val="00B437D9"/>
    <w:rsid w:val="00B43900"/>
    <w:rsid w:val="00B4407C"/>
    <w:rsid w:val="00B44685"/>
    <w:rsid w:val="00B44702"/>
    <w:rsid w:val="00B44C2A"/>
    <w:rsid w:val="00B44C4E"/>
    <w:rsid w:val="00B45528"/>
    <w:rsid w:val="00B4564B"/>
    <w:rsid w:val="00B470DD"/>
    <w:rsid w:val="00B472D3"/>
    <w:rsid w:val="00B47FCE"/>
    <w:rsid w:val="00B50B28"/>
    <w:rsid w:val="00B50C13"/>
    <w:rsid w:val="00B511CE"/>
    <w:rsid w:val="00B51546"/>
    <w:rsid w:val="00B51EAA"/>
    <w:rsid w:val="00B528D5"/>
    <w:rsid w:val="00B52D9A"/>
    <w:rsid w:val="00B53EC7"/>
    <w:rsid w:val="00B54231"/>
    <w:rsid w:val="00B5465F"/>
    <w:rsid w:val="00B54C52"/>
    <w:rsid w:val="00B55B9E"/>
    <w:rsid w:val="00B55EB0"/>
    <w:rsid w:val="00B566C7"/>
    <w:rsid w:val="00B57ABA"/>
    <w:rsid w:val="00B604ED"/>
    <w:rsid w:val="00B61BEB"/>
    <w:rsid w:val="00B620E8"/>
    <w:rsid w:val="00B63A7D"/>
    <w:rsid w:val="00B63B7A"/>
    <w:rsid w:val="00B64653"/>
    <w:rsid w:val="00B64E94"/>
    <w:rsid w:val="00B652F1"/>
    <w:rsid w:val="00B65B13"/>
    <w:rsid w:val="00B6678E"/>
    <w:rsid w:val="00B67630"/>
    <w:rsid w:val="00B67E55"/>
    <w:rsid w:val="00B704D2"/>
    <w:rsid w:val="00B707DB"/>
    <w:rsid w:val="00B71E35"/>
    <w:rsid w:val="00B72496"/>
    <w:rsid w:val="00B72EFB"/>
    <w:rsid w:val="00B732C8"/>
    <w:rsid w:val="00B73631"/>
    <w:rsid w:val="00B73A6F"/>
    <w:rsid w:val="00B73D76"/>
    <w:rsid w:val="00B74764"/>
    <w:rsid w:val="00B74CD6"/>
    <w:rsid w:val="00B7676C"/>
    <w:rsid w:val="00B767F7"/>
    <w:rsid w:val="00B76B0B"/>
    <w:rsid w:val="00B80FF5"/>
    <w:rsid w:val="00B82064"/>
    <w:rsid w:val="00B82926"/>
    <w:rsid w:val="00B83BD9"/>
    <w:rsid w:val="00B844BB"/>
    <w:rsid w:val="00B846E5"/>
    <w:rsid w:val="00B84BC5"/>
    <w:rsid w:val="00B84C02"/>
    <w:rsid w:val="00B85776"/>
    <w:rsid w:val="00B8608C"/>
    <w:rsid w:val="00B86DF0"/>
    <w:rsid w:val="00B87FB9"/>
    <w:rsid w:val="00B90617"/>
    <w:rsid w:val="00B9064E"/>
    <w:rsid w:val="00B90BBA"/>
    <w:rsid w:val="00B90E9A"/>
    <w:rsid w:val="00B9146B"/>
    <w:rsid w:val="00B9276C"/>
    <w:rsid w:val="00B93412"/>
    <w:rsid w:val="00B940DE"/>
    <w:rsid w:val="00B94F4C"/>
    <w:rsid w:val="00B96A3D"/>
    <w:rsid w:val="00B97419"/>
    <w:rsid w:val="00B97986"/>
    <w:rsid w:val="00BA011F"/>
    <w:rsid w:val="00BA1A00"/>
    <w:rsid w:val="00BA1A94"/>
    <w:rsid w:val="00BA1E79"/>
    <w:rsid w:val="00BA1FBA"/>
    <w:rsid w:val="00BA24BC"/>
    <w:rsid w:val="00BA273F"/>
    <w:rsid w:val="00BA2C47"/>
    <w:rsid w:val="00BA2CD3"/>
    <w:rsid w:val="00BA2EBA"/>
    <w:rsid w:val="00BA341C"/>
    <w:rsid w:val="00BA3805"/>
    <w:rsid w:val="00BA4572"/>
    <w:rsid w:val="00BA4816"/>
    <w:rsid w:val="00BA57D2"/>
    <w:rsid w:val="00BA5D57"/>
    <w:rsid w:val="00BA6B43"/>
    <w:rsid w:val="00BA6F39"/>
    <w:rsid w:val="00BB12E2"/>
    <w:rsid w:val="00BB2B97"/>
    <w:rsid w:val="00BB2FA7"/>
    <w:rsid w:val="00BB35B3"/>
    <w:rsid w:val="00BB4347"/>
    <w:rsid w:val="00BB5448"/>
    <w:rsid w:val="00BB6538"/>
    <w:rsid w:val="00BB6719"/>
    <w:rsid w:val="00BB6F1C"/>
    <w:rsid w:val="00BC012B"/>
    <w:rsid w:val="00BC0A23"/>
    <w:rsid w:val="00BC0A43"/>
    <w:rsid w:val="00BC0B84"/>
    <w:rsid w:val="00BC1A74"/>
    <w:rsid w:val="00BC1F67"/>
    <w:rsid w:val="00BC2005"/>
    <w:rsid w:val="00BC20F1"/>
    <w:rsid w:val="00BC25AE"/>
    <w:rsid w:val="00BC2B64"/>
    <w:rsid w:val="00BC2D3B"/>
    <w:rsid w:val="00BC33CC"/>
    <w:rsid w:val="00BC378B"/>
    <w:rsid w:val="00BC379B"/>
    <w:rsid w:val="00BC6794"/>
    <w:rsid w:val="00BC6954"/>
    <w:rsid w:val="00BC6CA5"/>
    <w:rsid w:val="00BC77FE"/>
    <w:rsid w:val="00BD0037"/>
    <w:rsid w:val="00BD017F"/>
    <w:rsid w:val="00BD1CD3"/>
    <w:rsid w:val="00BD2585"/>
    <w:rsid w:val="00BD4C4D"/>
    <w:rsid w:val="00BD5A30"/>
    <w:rsid w:val="00BD5FFE"/>
    <w:rsid w:val="00BD707B"/>
    <w:rsid w:val="00BD70A2"/>
    <w:rsid w:val="00BD7B91"/>
    <w:rsid w:val="00BD7CE6"/>
    <w:rsid w:val="00BE0018"/>
    <w:rsid w:val="00BE0086"/>
    <w:rsid w:val="00BE0C6C"/>
    <w:rsid w:val="00BE31B3"/>
    <w:rsid w:val="00BE3889"/>
    <w:rsid w:val="00BE38DC"/>
    <w:rsid w:val="00BE38F6"/>
    <w:rsid w:val="00BE3B50"/>
    <w:rsid w:val="00BE43AE"/>
    <w:rsid w:val="00BE4EC2"/>
    <w:rsid w:val="00BE505D"/>
    <w:rsid w:val="00BE574D"/>
    <w:rsid w:val="00BE668A"/>
    <w:rsid w:val="00BE6D80"/>
    <w:rsid w:val="00BF0A04"/>
    <w:rsid w:val="00BF1C08"/>
    <w:rsid w:val="00BF2C93"/>
    <w:rsid w:val="00BF3B17"/>
    <w:rsid w:val="00BF45C6"/>
    <w:rsid w:val="00BF5851"/>
    <w:rsid w:val="00BF5C80"/>
    <w:rsid w:val="00BF6C9D"/>
    <w:rsid w:val="00BF7495"/>
    <w:rsid w:val="00BF7B18"/>
    <w:rsid w:val="00C006DD"/>
    <w:rsid w:val="00C00730"/>
    <w:rsid w:val="00C0096C"/>
    <w:rsid w:val="00C010ED"/>
    <w:rsid w:val="00C03E61"/>
    <w:rsid w:val="00C04F47"/>
    <w:rsid w:val="00C04FE4"/>
    <w:rsid w:val="00C059E0"/>
    <w:rsid w:val="00C05D0C"/>
    <w:rsid w:val="00C061D5"/>
    <w:rsid w:val="00C06686"/>
    <w:rsid w:val="00C102C0"/>
    <w:rsid w:val="00C11E26"/>
    <w:rsid w:val="00C12909"/>
    <w:rsid w:val="00C129EF"/>
    <w:rsid w:val="00C1341E"/>
    <w:rsid w:val="00C15005"/>
    <w:rsid w:val="00C16371"/>
    <w:rsid w:val="00C168E1"/>
    <w:rsid w:val="00C16DB5"/>
    <w:rsid w:val="00C20A32"/>
    <w:rsid w:val="00C21A13"/>
    <w:rsid w:val="00C21D14"/>
    <w:rsid w:val="00C23F79"/>
    <w:rsid w:val="00C2431C"/>
    <w:rsid w:val="00C248AF"/>
    <w:rsid w:val="00C24F47"/>
    <w:rsid w:val="00C25288"/>
    <w:rsid w:val="00C256F0"/>
    <w:rsid w:val="00C26186"/>
    <w:rsid w:val="00C27C43"/>
    <w:rsid w:val="00C27E9C"/>
    <w:rsid w:val="00C3016A"/>
    <w:rsid w:val="00C30F93"/>
    <w:rsid w:val="00C31481"/>
    <w:rsid w:val="00C3153A"/>
    <w:rsid w:val="00C3194B"/>
    <w:rsid w:val="00C32069"/>
    <w:rsid w:val="00C3262E"/>
    <w:rsid w:val="00C32C28"/>
    <w:rsid w:val="00C33377"/>
    <w:rsid w:val="00C33A57"/>
    <w:rsid w:val="00C34809"/>
    <w:rsid w:val="00C3546C"/>
    <w:rsid w:val="00C355B7"/>
    <w:rsid w:val="00C357DD"/>
    <w:rsid w:val="00C35D5F"/>
    <w:rsid w:val="00C35F83"/>
    <w:rsid w:val="00C37EE0"/>
    <w:rsid w:val="00C405F8"/>
    <w:rsid w:val="00C40922"/>
    <w:rsid w:val="00C41900"/>
    <w:rsid w:val="00C41BB4"/>
    <w:rsid w:val="00C41C49"/>
    <w:rsid w:val="00C420DC"/>
    <w:rsid w:val="00C4220D"/>
    <w:rsid w:val="00C42738"/>
    <w:rsid w:val="00C42E24"/>
    <w:rsid w:val="00C449CB"/>
    <w:rsid w:val="00C45549"/>
    <w:rsid w:val="00C463C4"/>
    <w:rsid w:val="00C47053"/>
    <w:rsid w:val="00C4777B"/>
    <w:rsid w:val="00C47D8C"/>
    <w:rsid w:val="00C47E90"/>
    <w:rsid w:val="00C507DE"/>
    <w:rsid w:val="00C51A7E"/>
    <w:rsid w:val="00C51D25"/>
    <w:rsid w:val="00C51DD1"/>
    <w:rsid w:val="00C525B7"/>
    <w:rsid w:val="00C52BC0"/>
    <w:rsid w:val="00C52D59"/>
    <w:rsid w:val="00C52F8F"/>
    <w:rsid w:val="00C53729"/>
    <w:rsid w:val="00C53AA2"/>
    <w:rsid w:val="00C53F6A"/>
    <w:rsid w:val="00C54AB9"/>
    <w:rsid w:val="00C54AF8"/>
    <w:rsid w:val="00C5550A"/>
    <w:rsid w:val="00C5648C"/>
    <w:rsid w:val="00C57DE9"/>
    <w:rsid w:val="00C608F5"/>
    <w:rsid w:val="00C61071"/>
    <w:rsid w:val="00C61341"/>
    <w:rsid w:val="00C61A2A"/>
    <w:rsid w:val="00C61B6D"/>
    <w:rsid w:val="00C626E5"/>
    <w:rsid w:val="00C6329A"/>
    <w:rsid w:val="00C63C54"/>
    <w:rsid w:val="00C649AE"/>
    <w:rsid w:val="00C662E1"/>
    <w:rsid w:val="00C678AD"/>
    <w:rsid w:val="00C706E5"/>
    <w:rsid w:val="00C70FBB"/>
    <w:rsid w:val="00C71525"/>
    <w:rsid w:val="00C71647"/>
    <w:rsid w:val="00C717F4"/>
    <w:rsid w:val="00C72094"/>
    <w:rsid w:val="00C721CD"/>
    <w:rsid w:val="00C72255"/>
    <w:rsid w:val="00C7264E"/>
    <w:rsid w:val="00C727AC"/>
    <w:rsid w:val="00C72A3D"/>
    <w:rsid w:val="00C72E0A"/>
    <w:rsid w:val="00C72E76"/>
    <w:rsid w:val="00C732E8"/>
    <w:rsid w:val="00C74255"/>
    <w:rsid w:val="00C75065"/>
    <w:rsid w:val="00C75E5B"/>
    <w:rsid w:val="00C75F8F"/>
    <w:rsid w:val="00C76EDC"/>
    <w:rsid w:val="00C77054"/>
    <w:rsid w:val="00C777C1"/>
    <w:rsid w:val="00C77CBD"/>
    <w:rsid w:val="00C77CCB"/>
    <w:rsid w:val="00C80514"/>
    <w:rsid w:val="00C80724"/>
    <w:rsid w:val="00C81B32"/>
    <w:rsid w:val="00C82FDE"/>
    <w:rsid w:val="00C836DB"/>
    <w:rsid w:val="00C84415"/>
    <w:rsid w:val="00C84C33"/>
    <w:rsid w:val="00C857F3"/>
    <w:rsid w:val="00C86CB4"/>
    <w:rsid w:val="00C87DE6"/>
    <w:rsid w:val="00C900A6"/>
    <w:rsid w:val="00C903D0"/>
    <w:rsid w:val="00C90870"/>
    <w:rsid w:val="00C91DA8"/>
    <w:rsid w:val="00C9235A"/>
    <w:rsid w:val="00C9297B"/>
    <w:rsid w:val="00C932A8"/>
    <w:rsid w:val="00C955F5"/>
    <w:rsid w:val="00CA007A"/>
    <w:rsid w:val="00CA58A0"/>
    <w:rsid w:val="00CA679A"/>
    <w:rsid w:val="00CA6F11"/>
    <w:rsid w:val="00CB1BD1"/>
    <w:rsid w:val="00CB1F0C"/>
    <w:rsid w:val="00CB2383"/>
    <w:rsid w:val="00CB23DF"/>
    <w:rsid w:val="00CB2611"/>
    <w:rsid w:val="00CB2FEC"/>
    <w:rsid w:val="00CB4D03"/>
    <w:rsid w:val="00CB4DCE"/>
    <w:rsid w:val="00CB502A"/>
    <w:rsid w:val="00CB757E"/>
    <w:rsid w:val="00CB7994"/>
    <w:rsid w:val="00CC1563"/>
    <w:rsid w:val="00CC1F21"/>
    <w:rsid w:val="00CC2CC6"/>
    <w:rsid w:val="00CC3104"/>
    <w:rsid w:val="00CC33B3"/>
    <w:rsid w:val="00CC37F2"/>
    <w:rsid w:val="00CC4695"/>
    <w:rsid w:val="00CC53E8"/>
    <w:rsid w:val="00CC549E"/>
    <w:rsid w:val="00CC54E9"/>
    <w:rsid w:val="00CC5ACE"/>
    <w:rsid w:val="00CC6185"/>
    <w:rsid w:val="00CC767F"/>
    <w:rsid w:val="00CC78FF"/>
    <w:rsid w:val="00CD008C"/>
    <w:rsid w:val="00CD0AF5"/>
    <w:rsid w:val="00CD1C5E"/>
    <w:rsid w:val="00CD1E8A"/>
    <w:rsid w:val="00CD2A99"/>
    <w:rsid w:val="00CD3210"/>
    <w:rsid w:val="00CD35B3"/>
    <w:rsid w:val="00CD377A"/>
    <w:rsid w:val="00CD42A5"/>
    <w:rsid w:val="00CD44BD"/>
    <w:rsid w:val="00CD6C39"/>
    <w:rsid w:val="00CD6DE0"/>
    <w:rsid w:val="00CD7323"/>
    <w:rsid w:val="00CD74DC"/>
    <w:rsid w:val="00CE0099"/>
    <w:rsid w:val="00CE2B36"/>
    <w:rsid w:val="00CE2C0F"/>
    <w:rsid w:val="00CE2C69"/>
    <w:rsid w:val="00CE2DFF"/>
    <w:rsid w:val="00CE2E27"/>
    <w:rsid w:val="00CE38D3"/>
    <w:rsid w:val="00CE3EB9"/>
    <w:rsid w:val="00CE42B9"/>
    <w:rsid w:val="00CE5282"/>
    <w:rsid w:val="00CE5817"/>
    <w:rsid w:val="00CE66BC"/>
    <w:rsid w:val="00CE7068"/>
    <w:rsid w:val="00CE7198"/>
    <w:rsid w:val="00CE7950"/>
    <w:rsid w:val="00CE7ECC"/>
    <w:rsid w:val="00CF0039"/>
    <w:rsid w:val="00CF0508"/>
    <w:rsid w:val="00CF1178"/>
    <w:rsid w:val="00CF12A2"/>
    <w:rsid w:val="00CF14B3"/>
    <w:rsid w:val="00CF17DF"/>
    <w:rsid w:val="00CF2808"/>
    <w:rsid w:val="00CF30EB"/>
    <w:rsid w:val="00CF3A2B"/>
    <w:rsid w:val="00CF4598"/>
    <w:rsid w:val="00CF50A8"/>
    <w:rsid w:val="00CF6830"/>
    <w:rsid w:val="00CF6933"/>
    <w:rsid w:val="00CF7337"/>
    <w:rsid w:val="00CF743B"/>
    <w:rsid w:val="00CF753C"/>
    <w:rsid w:val="00D00481"/>
    <w:rsid w:val="00D00B9F"/>
    <w:rsid w:val="00D017A9"/>
    <w:rsid w:val="00D02E47"/>
    <w:rsid w:val="00D03AAB"/>
    <w:rsid w:val="00D03CBD"/>
    <w:rsid w:val="00D0405F"/>
    <w:rsid w:val="00D040DF"/>
    <w:rsid w:val="00D04AA4"/>
    <w:rsid w:val="00D04E5D"/>
    <w:rsid w:val="00D06757"/>
    <w:rsid w:val="00D10CB7"/>
    <w:rsid w:val="00D10F88"/>
    <w:rsid w:val="00D118D2"/>
    <w:rsid w:val="00D122AA"/>
    <w:rsid w:val="00D13584"/>
    <w:rsid w:val="00D13CD9"/>
    <w:rsid w:val="00D141EA"/>
    <w:rsid w:val="00D1492F"/>
    <w:rsid w:val="00D14C26"/>
    <w:rsid w:val="00D14CE4"/>
    <w:rsid w:val="00D14FD3"/>
    <w:rsid w:val="00D15620"/>
    <w:rsid w:val="00D156F3"/>
    <w:rsid w:val="00D15F4C"/>
    <w:rsid w:val="00D16075"/>
    <w:rsid w:val="00D1648C"/>
    <w:rsid w:val="00D16E7E"/>
    <w:rsid w:val="00D177F5"/>
    <w:rsid w:val="00D1788F"/>
    <w:rsid w:val="00D208D3"/>
    <w:rsid w:val="00D21293"/>
    <w:rsid w:val="00D2203B"/>
    <w:rsid w:val="00D2212B"/>
    <w:rsid w:val="00D224D8"/>
    <w:rsid w:val="00D2253C"/>
    <w:rsid w:val="00D22AB5"/>
    <w:rsid w:val="00D23775"/>
    <w:rsid w:val="00D25EB5"/>
    <w:rsid w:val="00D26AC1"/>
    <w:rsid w:val="00D26FA2"/>
    <w:rsid w:val="00D273E5"/>
    <w:rsid w:val="00D27574"/>
    <w:rsid w:val="00D307A2"/>
    <w:rsid w:val="00D318D6"/>
    <w:rsid w:val="00D31A79"/>
    <w:rsid w:val="00D327C8"/>
    <w:rsid w:val="00D32972"/>
    <w:rsid w:val="00D32D0F"/>
    <w:rsid w:val="00D33024"/>
    <w:rsid w:val="00D3308E"/>
    <w:rsid w:val="00D33217"/>
    <w:rsid w:val="00D33463"/>
    <w:rsid w:val="00D33F45"/>
    <w:rsid w:val="00D34DA4"/>
    <w:rsid w:val="00D35930"/>
    <w:rsid w:val="00D35B16"/>
    <w:rsid w:val="00D37189"/>
    <w:rsid w:val="00D37218"/>
    <w:rsid w:val="00D378AD"/>
    <w:rsid w:val="00D37A59"/>
    <w:rsid w:val="00D37D41"/>
    <w:rsid w:val="00D42FB9"/>
    <w:rsid w:val="00D438E4"/>
    <w:rsid w:val="00D44A71"/>
    <w:rsid w:val="00D44D38"/>
    <w:rsid w:val="00D457A6"/>
    <w:rsid w:val="00D466E6"/>
    <w:rsid w:val="00D467B6"/>
    <w:rsid w:val="00D47D0B"/>
    <w:rsid w:val="00D50AD6"/>
    <w:rsid w:val="00D50C41"/>
    <w:rsid w:val="00D51CD8"/>
    <w:rsid w:val="00D5208E"/>
    <w:rsid w:val="00D52817"/>
    <w:rsid w:val="00D52CC5"/>
    <w:rsid w:val="00D54198"/>
    <w:rsid w:val="00D542A8"/>
    <w:rsid w:val="00D55828"/>
    <w:rsid w:val="00D558CE"/>
    <w:rsid w:val="00D57CA6"/>
    <w:rsid w:val="00D60332"/>
    <w:rsid w:val="00D61AB6"/>
    <w:rsid w:val="00D63226"/>
    <w:rsid w:val="00D63749"/>
    <w:rsid w:val="00D63DC0"/>
    <w:rsid w:val="00D659E5"/>
    <w:rsid w:val="00D669F2"/>
    <w:rsid w:val="00D720E3"/>
    <w:rsid w:val="00D72BB9"/>
    <w:rsid w:val="00D7328B"/>
    <w:rsid w:val="00D73462"/>
    <w:rsid w:val="00D73AA3"/>
    <w:rsid w:val="00D742EC"/>
    <w:rsid w:val="00D74673"/>
    <w:rsid w:val="00D753E0"/>
    <w:rsid w:val="00D7739C"/>
    <w:rsid w:val="00D81299"/>
    <w:rsid w:val="00D81ED1"/>
    <w:rsid w:val="00D81FC0"/>
    <w:rsid w:val="00D822FF"/>
    <w:rsid w:val="00D8286E"/>
    <w:rsid w:val="00D8416E"/>
    <w:rsid w:val="00D84489"/>
    <w:rsid w:val="00D844FB"/>
    <w:rsid w:val="00D84CE9"/>
    <w:rsid w:val="00D85331"/>
    <w:rsid w:val="00D87785"/>
    <w:rsid w:val="00D87CEE"/>
    <w:rsid w:val="00D919EB"/>
    <w:rsid w:val="00D9209A"/>
    <w:rsid w:val="00D92B70"/>
    <w:rsid w:val="00D93052"/>
    <w:rsid w:val="00D938EC"/>
    <w:rsid w:val="00D94A7C"/>
    <w:rsid w:val="00D9507E"/>
    <w:rsid w:val="00D95273"/>
    <w:rsid w:val="00D96165"/>
    <w:rsid w:val="00D97F30"/>
    <w:rsid w:val="00DA0104"/>
    <w:rsid w:val="00DA0BA7"/>
    <w:rsid w:val="00DA1AA2"/>
    <w:rsid w:val="00DA22F0"/>
    <w:rsid w:val="00DA2F2F"/>
    <w:rsid w:val="00DA3356"/>
    <w:rsid w:val="00DA4071"/>
    <w:rsid w:val="00DA4EB6"/>
    <w:rsid w:val="00DA51E2"/>
    <w:rsid w:val="00DA57DD"/>
    <w:rsid w:val="00DA65B6"/>
    <w:rsid w:val="00DA668B"/>
    <w:rsid w:val="00DA6D25"/>
    <w:rsid w:val="00DA7E61"/>
    <w:rsid w:val="00DB0B6E"/>
    <w:rsid w:val="00DB0D70"/>
    <w:rsid w:val="00DB0EA6"/>
    <w:rsid w:val="00DB14D7"/>
    <w:rsid w:val="00DB17B6"/>
    <w:rsid w:val="00DB1934"/>
    <w:rsid w:val="00DB1C2B"/>
    <w:rsid w:val="00DB1D21"/>
    <w:rsid w:val="00DB3253"/>
    <w:rsid w:val="00DB4608"/>
    <w:rsid w:val="00DB4BC9"/>
    <w:rsid w:val="00DB53A6"/>
    <w:rsid w:val="00DB702E"/>
    <w:rsid w:val="00DB7C6C"/>
    <w:rsid w:val="00DC21B7"/>
    <w:rsid w:val="00DC2387"/>
    <w:rsid w:val="00DC2636"/>
    <w:rsid w:val="00DC2B32"/>
    <w:rsid w:val="00DC307E"/>
    <w:rsid w:val="00DC3C96"/>
    <w:rsid w:val="00DC4E76"/>
    <w:rsid w:val="00DC5137"/>
    <w:rsid w:val="00DC6586"/>
    <w:rsid w:val="00DC6FED"/>
    <w:rsid w:val="00DC70BE"/>
    <w:rsid w:val="00DC7F7D"/>
    <w:rsid w:val="00DD0463"/>
    <w:rsid w:val="00DD0E96"/>
    <w:rsid w:val="00DD1C2F"/>
    <w:rsid w:val="00DD24F0"/>
    <w:rsid w:val="00DD4944"/>
    <w:rsid w:val="00DD5E29"/>
    <w:rsid w:val="00DD5EE6"/>
    <w:rsid w:val="00DD5F67"/>
    <w:rsid w:val="00DD6282"/>
    <w:rsid w:val="00DD6893"/>
    <w:rsid w:val="00DD6A0E"/>
    <w:rsid w:val="00DD7C34"/>
    <w:rsid w:val="00DD7D02"/>
    <w:rsid w:val="00DD7EF6"/>
    <w:rsid w:val="00DE1E90"/>
    <w:rsid w:val="00DE30F6"/>
    <w:rsid w:val="00DE5735"/>
    <w:rsid w:val="00DE5CE3"/>
    <w:rsid w:val="00DE64AA"/>
    <w:rsid w:val="00DE7541"/>
    <w:rsid w:val="00DE763E"/>
    <w:rsid w:val="00DE778D"/>
    <w:rsid w:val="00DE790B"/>
    <w:rsid w:val="00DE79D3"/>
    <w:rsid w:val="00DE7CF4"/>
    <w:rsid w:val="00DF0444"/>
    <w:rsid w:val="00DF05A8"/>
    <w:rsid w:val="00DF168A"/>
    <w:rsid w:val="00DF1962"/>
    <w:rsid w:val="00DF1F07"/>
    <w:rsid w:val="00DF3188"/>
    <w:rsid w:val="00DF3693"/>
    <w:rsid w:val="00DF3A43"/>
    <w:rsid w:val="00DF3CE4"/>
    <w:rsid w:val="00DF4E1C"/>
    <w:rsid w:val="00DF679C"/>
    <w:rsid w:val="00DF6902"/>
    <w:rsid w:val="00DF7509"/>
    <w:rsid w:val="00DF7F81"/>
    <w:rsid w:val="00E00CD9"/>
    <w:rsid w:val="00E00FCF"/>
    <w:rsid w:val="00E018CC"/>
    <w:rsid w:val="00E01938"/>
    <w:rsid w:val="00E02119"/>
    <w:rsid w:val="00E021A1"/>
    <w:rsid w:val="00E024D8"/>
    <w:rsid w:val="00E02AAC"/>
    <w:rsid w:val="00E02BB9"/>
    <w:rsid w:val="00E03657"/>
    <w:rsid w:val="00E04BAB"/>
    <w:rsid w:val="00E05672"/>
    <w:rsid w:val="00E06756"/>
    <w:rsid w:val="00E06766"/>
    <w:rsid w:val="00E06E60"/>
    <w:rsid w:val="00E10A0E"/>
    <w:rsid w:val="00E117A9"/>
    <w:rsid w:val="00E11C71"/>
    <w:rsid w:val="00E13265"/>
    <w:rsid w:val="00E13583"/>
    <w:rsid w:val="00E141A7"/>
    <w:rsid w:val="00E169F0"/>
    <w:rsid w:val="00E16BFF"/>
    <w:rsid w:val="00E175EE"/>
    <w:rsid w:val="00E21451"/>
    <w:rsid w:val="00E21F11"/>
    <w:rsid w:val="00E222F9"/>
    <w:rsid w:val="00E22CEA"/>
    <w:rsid w:val="00E23065"/>
    <w:rsid w:val="00E234F9"/>
    <w:rsid w:val="00E25557"/>
    <w:rsid w:val="00E26857"/>
    <w:rsid w:val="00E2705E"/>
    <w:rsid w:val="00E271EF"/>
    <w:rsid w:val="00E27A93"/>
    <w:rsid w:val="00E30CE6"/>
    <w:rsid w:val="00E314AD"/>
    <w:rsid w:val="00E31522"/>
    <w:rsid w:val="00E3162C"/>
    <w:rsid w:val="00E318FB"/>
    <w:rsid w:val="00E31BE4"/>
    <w:rsid w:val="00E3220E"/>
    <w:rsid w:val="00E3266F"/>
    <w:rsid w:val="00E334B4"/>
    <w:rsid w:val="00E34325"/>
    <w:rsid w:val="00E34FC2"/>
    <w:rsid w:val="00E35336"/>
    <w:rsid w:val="00E35F3E"/>
    <w:rsid w:val="00E363BB"/>
    <w:rsid w:val="00E36464"/>
    <w:rsid w:val="00E36CB9"/>
    <w:rsid w:val="00E36CF7"/>
    <w:rsid w:val="00E377CF"/>
    <w:rsid w:val="00E37C73"/>
    <w:rsid w:val="00E41CD9"/>
    <w:rsid w:val="00E440CC"/>
    <w:rsid w:val="00E453F3"/>
    <w:rsid w:val="00E457CA"/>
    <w:rsid w:val="00E45A84"/>
    <w:rsid w:val="00E45B62"/>
    <w:rsid w:val="00E467B9"/>
    <w:rsid w:val="00E46AFB"/>
    <w:rsid w:val="00E46E76"/>
    <w:rsid w:val="00E47BED"/>
    <w:rsid w:val="00E50E9B"/>
    <w:rsid w:val="00E52F2F"/>
    <w:rsid w:val="00E53400"/>
    <w:rsid w:val="00E5372F"/>
    <w:rsid w:val="00E538D4"/>
    <w:rsid w:val="00E5415F"/>
    <w:rsid w:val="00E55E1E"/>
    <w:rsid w:val="00E56AC1"/>
    <w:rsid w:val="00E5769B"/>
    <w:rsid w:val="00E57E87"/>
    <w:rsid w:val="00E602DE"/>
    <w:rsid w:val="00E613AE"/>
    <w:rsid w:val="00E619C4"/>
    <w:rsid w:val="00E61ABB"/>
    <w:rsid w:val="00E61DA9"/>
    <w:rsid w:val="00E62250"/>
    <w:rsid w:val="00E62333"/>
    <w:rsid w:val="00E624EC"/>
    <w:rsid w:val="00E62B5A"/>
    <w:rsid w:val="00E62E2D"/>
    <w:rsid w:val="00E63655"/>
    <w:rsid w:val="00E63ADA"/>
    <w:rsid w:val="00E63C16"/>
    <w:rsid w:val="00E63DFB"/>
    <w:rsid w:val="00E648CC"/>
    <w:rsid w:val="00E65794"/>
    <w:rsid w:val="00E66F88"/>
    <w:rsid w:val="00E676F5"/>
    <w:rsid w:val="00E71946"/>
    <w:rsid w:val="00E71FED"/>
    <w:rsid w:val="00E725F6"/>
    <w:rsid w:val="00E7381A"/>
    <w:rsid w:val="00E743A7"/>
    <w:rsid w:val="00E75343"/>
    <w:rsid w:val="00E75608"/>
    <w:rsid w:val="00E759F2"/>
    <w:rsid w:val="00E75E33"/>
    <w:rsid w:val="00E764BA"/>
    <w:rsid w:val="00E7676C"/>
    <w:rsid w:val="00E76B23"/>
    <w:rsid w:val="00E76B70"/>
    <w:rsid w:val="00E776B6"/>
    <w:rsid w:val="00E77992"/>
    <w:rsid w:val="00E80436"/>
    <w:rsid w:val="00E80A5E"/>
    <w:rsid w:val="00E80CC2"/>
    <w:rsid w:val="00E81BFA"/>
    <w:rsid w:val="00E81C3D"/>
    <w:rsid w:val="00E81D3D"/>
    <w:rsid w:val="00E825D4"/>
    <w:rsid w:val="00E83E0D"/>
    <w:rsid w:val="00E84ACB"/>
    <w:rsid w:val="00E84C5E"/>
    <w:rsid w:val="00E84E9E"/>
    <w:rsid w:val="00E85CAB"/>
    <w:rsid w:val="00E87076"/>
    <w:rsid w:val="00E87203"/>
    <w:rsid w:val="00E87916"/>
    <w:rsid w:val="00E87B78"/>
    <w:rsid w:val="00E9011C"/>
    <w:rsid w:val="00E9042A"/>
    <w:rsid w:val="00E90A98"/>
    <w:rsid w:val="00E91008"/>
    <w:rsid w:val="00E92F61"/>
    <w:rsid w:val="00E93222"/>
    <w:rsid w:val="00E945C7"/>
    <w:rsid w:val="00E94F56"/>
    <w:rsid w:val="00E95A98"/>
    <w:rsid w:val="00E960BC"/>
    <w:rsid w:val="00E96B12"/>
    <w:rsid w:val="00E96DE0"/>
    <w:rsid w:val="00E972BD"/>
    <w:rsid w:val="00E975E4"/>
    <w:rsid w:val="00E97AA5"/>
    <w:rsid w:val="00EA15EC"/>
    <w:rsid w:val="00EA1F76"/>
    <w:rsid w:val="00EA1F9E"/>
    <w:rsid w:val="00EA3B2C"/>
    <w:rsid w:val="00EA3E08"/>
    <w:rsid w:val="00EA4537"/>
    <w:rsid w:val="00EA4549"/>
    <w:rsid w:val="00EA52A9"/>
    <w:rsid w:val="00EA6983"/>
    <w:rsid w:val="00EA6E78"/>
    <w:rsid w:val="00EA71CC"/>
    <w:rsid w:val="00EB0A8E"/>
    <w:rsid w:val="00EB0BB7"/>
    <w:rsid w:val="00EB0C88"/>
    <w:rsid w:val="00EB16BD"/>
    <w:rsid w:val="00EB1BE1"/>
    <w:rsid w:val="00EB24E7"/>
    <w:rsid w:val="00EB28DF"/>
    <w:rsid w:val="00EB29D0"/>
    <w:rsid w:val="00EB2C79"/>
    <w:rsid w:val="00EB49B8"/>
    <w:rsid w:val="00EB5186"/>
    <w:rsid w:val="00EB6084"/>
    <w:rsid w:val="00EB666D"/>
    <w:rsid w:val="00EB7994"/>
    <w:rsid w:val="00EC135D"/>
    <w:rsid w:val="00EC1C1E"/>
    <w:rsid w:val="00EC2109"/>
    <w:rsid w:val="00EC26DB"/>
    <w:rsid w:val="00EC2D33"/>
    <w:rsid w:val="00EC37A0"/>
    <w:rsid w:val="00EC3840"/>
    <w:rsid w:val="00EC56C1"/>
    <w:rsid w:val="00EC5FEF"/>
    <w:rsid w:val="00EC6F8B"/>
    <w:rsid w:val="00EC6FE1"/>
    <w:rsid w:val="00EC7BED"/>
    <w:rsid w:val="00EC7FF5"/>
    <w:rsid w:val="00ED0A5F"/>
    <w:rsid w:val="00ED0E1C"/>
    <w:rsid w:val="00ED2542"/>
    <w:rsid w:val="00ED2645"/>
    <w:rsid w:val="00ED28B4"/>
    <w:rsid w:val="00ED5414"/>
    <w:rsid w:val="00ED630B"/>
    <w:rsid w:val="00EE077F"/>
    <w:rsid w:val="00EE1E5B"/>
    <w:rsid w:val="00EE2208"/>
    <w:rsid w:val="00EE234B"/>
    <w:rsid w:val="00EE2C90"/>
    <w:rsid w:val="00EE4356"/>
    <w:rsid w:val="00EE45DF"/>
    <w:rsid w:val="00EE499D"/>
    <w:rsid w:val="00EE4CC7"/>
    <w:rsid w:val="00EE4CE5"/>
    <w:rsid w:val="00EE6AF2"/>
    <w:rsid w:val="00EE6E8A"/>
    <w:rsid w:val="00EE729E"/>
    <w:rsid w:val="00EE7ABB"/>
    <w:rsid w:val="00EF0339"/>
    <w:rsid w:val="00EF185C"/>
    <w:rsid w:val="00EF1E4E"/>
    <w:rsid w:val="00EF27A4"/>
    <w:rsid w:val="00EF2EB8"/>
    <w:rsid w:val="00EF2FF0"/>
    <w:rsid w:val="00EF3955"/>
    <w:rsid w:val="00EF490C"/>
    <w:rsid w:val="00EF6C33"/>
    <w:rsid w:val="00EF73D7"/>
    <w:rsid w:val="00EF7AE1"/>
    <w:rsid w:val="00EF7C1A"/>
    <w:rsid w:val="00EF7F50"/>
    <w:rsid w:val="00F0021A"/>
    <w:rsid w:val="00F00FB5"/>
    <w:rsid w:val="00F01CC0"/>
    <w:rsid w:val="00F022B4"/>
    <w:rsid w:val="00F0231E"/>
    <w:rsid w:val="00F02933"/>
    <w:rsid w:val="00F03FFD"/>
    <w:rsid w:val="00F04FD6"/>
    <w:rsid w:val="00F0601B"/>
    <w:rsid w:val="00F0706E"/>
    <w:rsid w:val="00F07116"/>
    <w:rsid w:val="00F0779E"/>
    <w:rsid w:val="00F07C26"/>
    <w:rsid w:val="00F10426"/>
    <w:rsid w:val="00F11091"/>
    <w:rsid w:val="00F1110B"/>
    <w:rsid w:val="00F1118B"/>
    <w:rsid w:val="00F112B3"/>
    <w:rsid w:val="00F14AE1"/>
    <w:rsid w:val="00F15635"/>
    <w:rsid w:val="00F15734"/>
    <w:rsid w:val="00F15AD0"/>
    <w:rsid w:val="00F16149"/>
    <w:rsid w:val="00F204C9"/>
    <w:rsid w:val="00F21D30"/>
    <w:rsid w:val="00F2250D"/>
    <w:rsid w:val="00F2252A"/>
    <w:rsid w:val="00F22780"/>
    <w:rsid w:val="00F22D01"/>
    <w:rsid w:val="00F23440"/>
    <w:rsid w:val="00F24A07"/>
    <w:rsid w:val="00F24D1B"/>
    <w:rsid w:val="00F25008"/>
    <w:rsid w:val="00F26013"/>
    <w:rsid w:val="00F26AC9"/>
    <w:rsid w:val="00F27A93"/>
    <w:rsid w:val="00F27D84"/>
    <w:rsid w:val="00F30E9D"/>
    <w:rsid w:val="00F33500"/>
    <w:rsid w:val="00F33EB6"/>
    <w:rsid w:val="00F3462D"/>
    <w:rsid w:val="00F34F34"/>
    <w:rsid w:val="00F350D7"/>
    <w:rsid w:val="00F35A32"/>
    <w:rsid w:val="00F360B0"/>
    <w:rsid w:val="00F36359"/>
    <w:rsid w:val="00F367DD"/>
    <w:rsid w:val="00F36A51"/>
    <w:rsid w:val="00F36D87"/>
    <w:rsid w:val="00F3719C"/>
    <w:rsid w:val="00F37519"/>
    <w:rsid w:val="00F406AE"/>
    <w:rsid w:val="00F40C3A"/>
    <w:rsid w:val="00F415A1"/>
    <w:rsid w:val="00F415EB"/>
    <w:rsid w:val="00F4395F"/>
    <w:rsid w:val="00F4400F"/>
    <w:rsid w:val="00F441C0"/>
    <w:rsid w:val="00F44461"/>
    <w:rsid w:val="00F4474E"/>
    <w:rsid w:val="00F451BF"/>
    <w:rsid w:val="00F45760"/>
    <w:rsid w:val="00F45A96"/>
    <w:rsid w:val="00F46208"/>
    <w:rsid w:val="00F46A4C"/>
    <w:rsid w:val="00F46E01"/>
    <w:rsid w:val="00F474FE"/>
    <w:rsid w:val="00F47BF0"/>
    <w:rsid w:val="00F47FC0"/>
    <w:rsid w:val="00F5005A"/>
    <w:rsid w:val="00F5014F"/>
    <w:rsid w:val="00F5103F"/>
    <w:rsid w:val="00F51736"/>
    <w:rsid w:val="00F525C2"/>
    <w:rsid w:val="00F528D0"/>
    <w:rsid w:val="00F52B13"/>
    <w:rsid w:val="00F52B55"/>
    <w:rsid w:val="00F53F27"/>
    <w:rsid w:val="00F545E3"/>
    <w:rsid w:val="00F55E8C"/>
    <w:rsid w:val="00F56951"/>
    <w:rsid w:val="00F5698E"/>
    <w:rsid w:val="00F56C1F"/>
    <w:rsid w:val="00F60181"/>
    <w:rsid w:val="00F6067A"/>
    <w:rsid w:val="00F607D7"/>
    <w:rsid w:val="00F60947"/>
    <w:rsid w:val="00F61001"/>
    <w:rsid w:val="00F610BA"/>
    <w:rsid w:val="00F6192B"/>
    <w:rsid w:val="00F61B38"/>
    <w:rsid w:val="00F62440"/>
    <w:rsid w:val="00F6250F"/>
    <w:rsid w:val="00F62A3F"/>
    <w:rsid w:val="00F631B9"/>
    <w:rsid w:val="00F6396F"/>
    <w:rsid w:val="00F63F98"/>
    <w:rsid w:val="00F6634D"/>
    <w:rsid w:val="00F66779"/>
    <w:rsid w:val="00F667C3"/>
    <w:rsid w:val="00F669A6"/>
    <w:rsid w:val="00F67106"/>
    <w:rsid w:val="00F70110"/>
    <w:rsid w:val="00F709F4"/>
    <w:rsid w:val="00F70F44"/>
    <w:rsid w:val="00F71E0C"/>
    <w:rsid w:val="00F7429A"/>
    <w:rsid w:val="00F75114"/>
    <w:rsid w:val="00F75A40"/>
    <w:rsid w:val="00F767C4"/>
    <w:rsid w:val="00F7694C"/>
    <w:rsid w:val="00F80270"/>
    <w:rsid w:val="00F8032B"/>
    <w:rsid w:val="00F80831"/>
    <w:rsid w:val="00F8106A"/>
    <w:rsid w:val="00F815FB"/>
    <w:rsid w:val="00F8182B"/>
    <w:rsid w:val="00F81CEA"/>
    <w:rsid w:val="00F82062"/>
    <w:rsid w:val="00F822BC"/>
    <w:rsid w:val="00F82FCD"/>
    <w:rsid w:val="00F8307F"/>
    <w:rsid w:val="00F84343"/>
    <w:rsid w:val="00F8435A"/>
    <w:rsid w:val="00F8481F"/>
    <w:rsid w:val="00F85211"/>
    <w:rsid w:val="00F85781"/>
    <w:rsid w:val="00F85C1E"/>
    <w:rsid w:val="00F8635A"/>
    <w:rsid w:val="00F866CD"/>
    <w:rsid w:val="00F875BD"/>
    <w:rsid w:val="00F90B86"/>
    <w:rsid w:val="00F90EDF"/>
    <w:rsid w:val="00F91450"/>
    <w:rsid w:val="00F91ED3"/>
    <w:rsid w:val="00F92052"/>
    <w:rsid w:val="00F92729"/>
    <w:rsid w:val="00F92C50"/>
    <w:rsid w:val="00F931CC"/>
    <w:rsid w:val="00F931E7"/>
    <w:rsid w:val="00F9335B"/>
    <w:rsid w:val="00F93877"/>
    <w:rsid w:val="00F95BDC"/>
    <w:rsid w:val="00F95FAC"/>
    <w:rsid w:val="00F96892"/>
    <w:rsid w:val="00F97767"/>
    <w:rsid w:val="00F97A95"/>
    <w:rsid w:val="00F97CA1"/>
    <w:rsid w:val="00F97E74"/>
    <w:rsid w:val="00FA09DE"/>
    <w:rsid w:val="00FA244F"/>
    <w:rsid w:val="00FA2542"/>
    <w:rsid w:val="00FA2D0E"/>
    <w:rsid w:val="00FA2F3F"/>
    <w:rsid w:val="00FA4215"/>
    <w:rsid w:val="00FA43A5"/>
    <w:rsid w:val="00FA4E2C"/>
    <w:rsid w:val="00FA5E72"/>
    <w:rsid w:val="00FA6171"/>
    <w:rsid w:val="00FA673D"/>
    <w:rsid w:val="00FA68AD"/>
    <w:rsid w:val="00FA6A69"/>
    <w:rsid w:val="00FA6C30"/>
    <w:rsid w:val="00FA76CA"/>
    <w:rsid w:val="00FB0CC2"/>
    <w:rsid w:val="00FB0CEE"/>
    <w:rsid w:val="00FB0E9D"/>
    <w:rsid w:val="00FB1090"/>
    <w:rsid w:val="00FB1F25"/>
    <w:rsid w:val="00FB2D31"/>
    <w:rsid w:val="00FB4117"/>
    <w:rsid w:val="00FB4AC8"/>
    <w:rsid w:val="00FB5354"/>
    <w:rsid w:val="00FB556C"/>
    <w:rsid w:val="00FB6DB5"/>
    <w:rsid w:val="00FB7064"/>
    <w:rsid w:val="00FB725F"/>
    <w:rsid w:val="00FC0FEC"/>
    <w:rsid w:val="00FC13C4"/>
    <w:rsid w:val="00FC1822"/>
    <w:rsid w:val="00FC1D0B"/>
    <w:rsid w:val="00FC21AF"/>
    <w:rsid w:val="00FC224F"/>
    <w:rsid w:val="00FC2E30"/>
    <w:rsid w:val="00FC2F45"/>
    <w:rsid w:val="00FC339B"/>
    <w:rsid w:val="00FC3B56"/>
    <w:rsid w:val="00FC3C4D"/>
    <w:rsid w:val="00FC56CA"/>
    <w:rsid w:val="00FD2206"/>
    <w:rsid w:val="00FD3176"/>
    <w:rsid w:val="00FD34D2"/>
    <w:rsid w:val="00FD3BAF"/>
    <w:rsid w:val="00FD4E75"/>
    <w:rsid w:val="00FD566A"/>
    <w:rsid w:val="00FD632C"/>
    <w:rsid w:val="00FD7048"/>
    <w:rsid w:val="00FD7377"/>
    <w:rsid w:val="00FD75B4"/>
    <w:rsid w:val="00FD7E8C"/>
    <w:rsid w:val="00FE18E0"/>
    <w:rsid w:val="00FE21C9"/>
    <w:rsid w:val="00FE29C9"/>
    <w:rsid w:val="00FE3DC5"/>
    <w:rsid w:val="00FE43C6"/>
    <w:rsid w:val="00FE4B8C"/>
    <w:rsid w:val="00FE51F7"/>
    <w:rsid w:val="00FE5619"/>
    <w:rsid w:val="00FE6026"/>
    <w:rsid w:val="00FE6412"/>
    <w:rsid w:val="00FE6679"/>
    <w:rsid w:val="00FE69DE"/>
    <w:rsid w:val="00FE6A57"/>
    <w:rsid w:val="00FF21A4"/>
    <w:rsid w:val="00FF398B"/>
    <w:rsid w:val="00FF4602"/>
    <w:rsid w:val="00FF5E45"/>
    <w:rsid w:val="00FF63BB"/>
    <w:rsid w:val="00FF687A"/>
    <w:rsid w:val="00FF73E1"/>
    <w:rsid w:val="1BAD3F2F"/>
    <w:rsid w:val="487E406A"/>
    <w:rsid w:val="5A6B4C3E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unhideWhenUsed/>
    <w:qFormat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市府办</Company>
  <Pages>1</Pages>
  <Words>122</Words>
  <Characters>697</Characters>
  <Lines>0</Lines>
  <Paragraphs>0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2017-06-06T04:25:00Z</dcterms:created>
  <dc:creator>邱宁</dc:creator>
  <cp:lastModifiedBy>许轩凯</cp:lastModifiedBy>
  <dcterms:modified xsi:type="dcterms:W3CDTF">2017-06-14T03:58:23Z</dcterms:modified>
  <dc:title>附件1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